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539" w:rsidRPr="00531DA5" w:rsidRDefault="00CA1539">
      <w:pPr>
        <w:rPr>
          <w:b/>
          <w:u w:val="single"/>
        </w:rPr>
      </w:pPr>
      <w:r w:rsidRPr="00531DA5">
        <w:rPr>
          <w:b/>
          <w:u w:val="single"/>
        </w:rPr>
        <w:t>System Requirements:</w:t>
      </w:r>
    </w:p>
    <w:p w:rsidR="00CA1539" w:rsidRDefault="00CA1539" w:rsidP="00CA1539">
      <w:pPr>
        <w:pStyle w:val="ListParagraph"/>
        <w:numPr>
          <w:ilvl w:val="0"/>
          <w:numId w:val="3"/>
        </w:numPr>
      </w:pPr>
      <w:r>
        <w:t>ArcGIS 10.1 or later (developed and tested on 10.1)</w:t>
      </w:r>
    </w:p>
    <w:p w:rsidR="00CA1539" w:rsidRDefault="00CA1539" w:rsidP="00CA1539">
      <w:pPr>
        <w:pStyle w:val="ListParagraph"/>
        <w:numPr>
          <w:ilvl w:val="0"/>
          <w:numId w:val="3"/>
        </w:numPr>
      </w:pPr>
      <w:proofErr w:type="spellStart"/>
      <w:r>
        <w:t>TauDEM</w:t>
      </w:r>
      <w:proofErr w:type="spellEnd"/>
      <w:r>
        <w:t xml:space="preserve"> 5.0 or later (</w:t>
      </w:r>
      <w:hyperlink r:id="rId8" w:history="1">
        <w:r w:rsidRPr="00CE67FF">
          <w:rPr>
            <w:rStyle w:val="Hyperlink"/>
          </w:rPr>
          <w:t>http://hydrology.usu.edu/taudem/taudem5/downloads.html</w:t>
        </w:r>
      </w:hyperlink>
      <w:r>
        <w:t>)</w:t>
      </w:r>
    </w:p>
    <w:p w:rsidR="00CA1539" w:rsidRDefault="00CA1539" w:rsidP="00CA1539">
      <w:pPr>
        <w:pStyle w:val="ListParagraph"/>
        <w:numPr>
          <w:ilvl w:val="1"/>
          <w:numId w:val="3"/>
        </w:numPr>
      </w:pPr>
      <w:r>
        <w:t xml:space="preserve">Download and install the </w:t>
      </w:r>
      <w:proofErr w:type="spellStart"/>
      <w:r w:rsidRPr="00CA1539">
        <w:t>TauDEM</w:t>
      </w:r>
      <w:proofErr w:type="spellEnd"/>
      <w:r w:rsidRPr="00CA1539">
        <w:t xml:space="preserve"> 5.1.2 Self extracting zip file install package</w:t>
      </w:r>
    </w:p>
    <w:p w:rsidR="00CA1539" w:rsidRDefault="00CA1539" w:rsidP="00CA1539">
      <w:pPr>
        <w:pStyle w:val="ListParagraph"/>
        <w:numPr>
          <w:ilvl w:val="0"/>
          <w:numId w:val="3"/>
        </w:numPr>
      </w:pPr>
      <w:r>
        <w:t>Python 2.7 (needs to be the 32-bit version that came with ArcGIS</w:t>
      </w:r>
      <w:r w:rsidR="00DD27A0">
        <w:t>, developed and tested on 2.7.2</w:t>
      </w:r>
      <w:r>
        <w:t>)</w:t>
      </w:r>
    </w:p>
    <w:p w:rsidR="00DD27A0" w:rsidRDefault="00DD27A0" w:rsidP="00DD27A0">
      <w:pPr>
        <w:pStyle w:val="ListParagraph"/>
        <w:numPr>
          <w:ilvl w:val="1"/>
          <w:numId w:val="3"/>
        </w:numPr>
      </w:pPr>
      <w:r>
        <w:t xml:space="preserve">Requires OS, </w:t>
      </w:r>
      <w:proofErr w:type="spellStart"/>
      <w:r>
        <w:t>ArcPY</w:t>
      </w:r>
      <w:proofErr w:type="spellEnd"/>
      <w:r>
        <w:t xml:space="preserve">, </w:t>
      </w:r>
      <w:proofErr w:type="spellStart"/>
      <w:r>
        <w:t>NumPY</w:t>
      </w:r>
      <w:proofErr w:type="spellEnd"/>
      <w:r>
        <w:t xml:space="preserve">, </w:t>
      </w:r>
      <w:proofErr w:type="spellStart"/>
      <w:r>
        <w:t>SciPy</w:t>
      </w:r>
      <w:proofErr w:type="spellEnd"/>
      <w:r>
        <w:t xml:space="preserve">, Math, GLOB, SHUTILS, </w:t>
      </w:r>
      <w:proofErr w:type="spellStart"/>
      <w:r>
        <w:t>datetime</w:t>
      </w:r>
      <w:proofErr w:type="spellEnd"/>
      <w:r>
        <w:t xml:space="preserve">, calendar, time, math, </w:t>
      </w:r>
      <w:proofErr w:type="gramStart"/>
      <w:r>
        <w:t>csv</w:t>
      </w:r>
      <w:proofErr w:type="gramEnd"/>
      <w:r>
        <w:t xml:space="preserve"> and string modules. </w:t>
      </w:r>
    </w:p>
    <w:p w:rsidR="00CA1539" w:rsidRDefault="00CA1539" w:rsidP="00CA1539">
      <w:pPr>
        <w:pStyle w:val="ListParagraph"/>
        <w:numPr>
          <w:ilvl w:val="0"/>
          <w:numId w:val="3"/>
        </w:numPr>
      </w:pPr>
      <w:r>
        <w:t>Enough RAM (Tested on 8GB)</w:t>
      </w:r>
    </w:p>
    <w:p w:rsidR="00CA1539" w:rsidRDefault="00CA1539" w:rsidP="00CA1539">
      <w:pPr>
        <w:pStyle w:val="ListParagraph"/>
        <w:numPr>
          <w:ilvl w:val="0"/>
          <w:numId w:val="3"/>
        </w:numPr>
      </w:pPr>
      <w:r>
        <w:t>Enough Storage (At least 2GB)</w:t>
      </w:r>
    </w:p>
    <w:p w:rsidR="00CA1539" w:rsidRDefault="00CA1539" w:rsidP="00531DA5">
      <w:pPr>
        <w:pStyle w:val="ListParagraph"/>
        <w:numPr>
          <w:ilvl w:val="0"/>
          <w:numId w:val="3"/>
        </w:numPr>
      </w:pPr>
      <w:r>
        <w:t>Python Scripts</w:t>
      </w:r>
      <w:r w:rsidR="00531DA5">
        <w:t xml:space="preserve"> (current version available for download on server): </w:t>
      </w:r>
      <w:hyperlink r:id="rId9" w:history="1">
        <w:r w:rsidR="00932C29" w:rsidRPr="000F224E">
          <w:rPr>
            <w:rStyle w:val="Hyperlink"/>
          </w:rPr>
          <w:t>\\igskcicgvmshare\gis\Landslides\PostWildfireDebrisFlow</w:t>
        </w:r>
      </w:hyperlink>
      <w:r w:rsidR="00932C29">
        <w:t xml:space="preserve"> </w:t>
      </w:r>
      <w:ins w:id="0" w:author="Negri, Jacquelyn Alexis" w:date="2014-05-21T11:40:00Z">
        <w:r w:rsidR="00932C29" w:rsidRPr="008D19A0">
          <w:t>&gt; Scrip</w:t>
        </w:r>
        <w:r w:rsidR="00B50518" w:rsidRPr="0034755F">
          <w:t>t</w:t>
        </w:r>
      </w:ins>
    </w:p>
    <w:p w:rsidR="00CA1539" w:rsidRDefault="00CA1539" w:rsidP="00CA1539">
      <w:pPr>
        <w:pStyle w:val="ListParagraph"/>
        <w:numPr>
          <w:ilvl w:val="1"/>
          <w:numId w:val="3"/>
        </w:numPr>
      </w:pPr>
      <w:r>
        <w:t>SoCal</w:t>
      </w:r>
      <w:r w:rsidR="00531DA5">
        <w:t xml:space="preserve"> Models</w:t>
      </w:r>
      <w:r>
        <w:t>:</w:t>
      </w:r>
    </w:p>
    <w:p w:rsidR="00CA1539" w:rsidRDefault="00CA1539" w:rsidP="00CA1539">
      <w:pPr>
        <w:pStyle w:val="ListParagraph"/>
        <w:numPr>
          <w:ilvl w:val="2"/>
          <w:numId w:val="3"/>
        </w:numPr>
      </w:pPr>
      <w:r w:rsidRPr="00CA1539">
        <w:t>PostFireDFAssessment_Step1_CalcStreamNet_201</w:t>
      </w:r>
      <w:r w:rsidR="00531DA5">
        <w:t>X</w:t>
      </w:r>
      <w:r w:rsidRPr="00CA1539">
        <w:t>-</w:t>
      </w:r>
      <w:r w:rsidR="00531DA5">
        <w:t>XX</w:t>
      </w:r>
      <w:r w:rsidRPr="00CA1539">
        <w:t>-</w:t>
      </w:r>
      <w:r w:rsidR="00531DA5">
        <w:t>XX</w:t>
      </w:r>
      <w:r w:rsidRPr="00CA1539">
        <w:t>.py</w:t>
      </w:r>
    </w:p>
    <w:p w:rsidR="00CA1539" w:rsidRDefault="00531DA5" w:rsidP="00531DA5">
      <w:pPr>
        <w:pStyle w:val="ListParagraph"/>
        <w:numPr>
          <w:ilvl w:val="2"/>
          <w:numId w:val="3"/>
        </w:numPr>
      </w:pPr>
      <w:r w:rsidRPr="00531DA5">
        <w:t>PostFireDFAssessment_Step2_SoCal_ModelCalcs_</w:t>
      </w:r>
      <w:r w:rsidRPr="00CA1539">
        <w:t>201</w:t>
      </w:r>
      <w:r>
        <w:t>X</w:t>
      </w:r>
      <w:r w:rsidRPr="00CA1539">
        <w:t>-</w:t>
      </w:r>
      <w:r>
        <w:t>XX</w:t>
      </w:r>
      <w:r w:rsidRPr="00CA1539">
        <w:t>-</w:t>
      </w:r>
      <w:r>
        <w:t>XX</w:t>
      </w:r>
      <w:r w:rsidRPr="00531DA5">
        <w:t>.py</w:t>
      </w:r>
      <w:ins w:id="1" w:author="Negri, Jacquelyn Alexis" w:date="2014-05-21T11:41:00Z">
        <w:r w:rsidR="00F21A85">
          <w:t xml:space="preserve"> (Arc10-2)</w:t>
        </w:r>
      </w:ins>
    </w:p>
    <w:p w:rsidR="00531DA5" w:rsidRDefault="00531DA5" w:rsidP="00531DA5">
      <w:pPr>
        <w:pStyle w:val="ListParagraph"/>
        <w:numPr>
          <w:ilvl w:val="1"/>
          <w:numId w:val="3"/>
        </w:numPr>
      </w:pPr>
      <w:r>
        <w:t>Intermountain West Models:</w:t>
      </w:r>
    </w:p>
    <w:p w:rsidR="00531DA5" w:rsidRDefault="00531DA5" w:rsidP="00531DA5">
      <w:pPr>
        <w:pStyle w:val="ListParagraph"/>
        <w:numPr>
          <w:ilvl w:val="2"/>
          <w:numId w:val="3"/>
        </w:numPr>
      </w:pPr>
      <w:r w:rsidRPr="00CA1539">
        <w:t>PostFireDFAssessment_Step1_CalcStreamNet_201</w:t>
      </w:r>
      <w:r>
        <w:t>X</w:t>
      </w:r>
      <w:r w:rsidRPr="00CA1539">
        <w:t>-</w:t>
      </w:r>
      <w:r>
        <w:t>XX</w:t>
      </w:r>
      <w:r w:rsidRPr="00CA1539">
        <w:t>-</w:t>
      </w:r>
      <w:r>
        <w:t>XX</w:t>
      </w:r>
      <w:r w:rsidRPr="00CA1539">
        <w:t>.py</w:t>
      </w:r>
    </w:p>
    <w:p w:rsidR="00531DA5" w:rsidRDefault="00531DA5" w:rsidP="00531DA5">
      <w:pPr>
        <w:pStyle w:val="ListParagraph"/>
        <w:numPr>
          <w:ilvl w:val="2"/>
          <w:numId w:val="3"/>
        </w:numPr>
      </w:pPr>
      <w:r w:rsidRPr="00531DA5">
        <w:t>PostFireDFAssessment_Step2_</w:t>
      </w:r>
      <w:r>
        <w:t>IMW</w:t>
      </w:r>
      <w:r w:rsidRPr="00531DA5">
        <w:t>_ModelCalcs_</w:t>
      </w:r>
      <w:r w:rsidRPr="00CA1539">
        <w:t>201</w:t>
      </w:r>
      <w:r>
        <w:t>X</w:t>
      </w:r>
      <w:r w:rsidRPr="00CA1539">
        <w:t>-</w:t>
      </w:r>
      <w:r>
        <w:t>XX</w:t>
      </w:r>
      <w:r w:rsidRPr="00CA1539">
        <w:t>-</w:t>
      </w:r>
      <w:r>
        <w:t>XX</w:t>
      </w:r>
      <w:r w:rsidRPr="00531DA5">
        <w:t>.py</w:t>
      </w:r>
      <w:ins w:id="2" w:author="Negri, Jacquelyn Alexis" w:date="2014-05-21T11:42:00Z">
        <w:r w:rsidR="00F21A85">
          <w:t xml:space="preserve"> (Arc10-2)</w:t>
        </w:r>
      </w:ins>
    </w:p>
    <w:p w:rsidR="00CA1539" w:rsidRDefault="00531DA5" w:rsidP="00531DA5">
      <w:pPr>
        <w:pStyle w:val="ListParagraph"/>
        <w:numPr>
          <w:ilvl w:val="1"/>
          <w:numId w:val="3"/>
        </w:numPr>
      </w:pPr>
      <w:proofErr w:type="gramStart"/>
      <w:r>
        <w:t>NOTE :</w:t>
      </w:r>
      <w:proofErr w:type="gramEnd"/>
      <w:r>
        <w:t xml:space="preserve"> THESE SCRIPTS NEED TO BE STORED IN YOUR WORKING DIRECTORY WHERE YOU HAVE YOUR xxx_</w:t>
      </w:r>
      <w:proofErr w:type="spellStart"/>
      <w:r>
        <w:t>df</w:t>
      </w:r>
      <w:proofErr w:type="spellEnd"/>
      <w:ins w:id="3" w:author="Negri, Jacquelyn Alexis" w:date="2014-05-21T11:43:00Z">
        <w:r w:rsidR="0034755F">
          <w:softHyphen/>
          <w:t>_</w:t>
        </w:r>
      </w:ins>
      <w:proofErr w:type="spellStart"/>
      <w:r>
        <w:t>input.gdb</w:t>
      </w:r>
      <w:proofErr w:type="spellEnd"/>
      <w:r>
        <w:t xml:space="preserve"> BUILT/STORED (See Pre-Script GIS Data Preparation Step 1).</w:t>
      </w:r>
    </w:p>
    <w:p w:rsidR="001F5096" w:rsidRDefault="001F5096" w:rsidP="001F5096">
      <w:pPr>
        <w:pStyle w:val="ListParagraph"/>
        <w:numPr>
          <w:ilvl w:val="0"/>
          <w:numId w:val="3"/>
        </w:numPr>
      </w:pPr>
      <w:r>
        <w:t xml:space="preserve">Server location </w:t>
      </w:r>
      <w:hyperlink r:id="rId10" w:history="1">
        <w:r w:rsidRPr="00CE67FF">
          <w:rPr>
            <w:rStyle w:val="Hyperlink"/>
          </w:rPr>
          <w:t>\\igskcicgvmshare\gis\Landslides\PostWildfireDebrisFlow</w:t>
        </w:r>
      </w:hyperlink>
      <w:r>
        <w:t xml:space="preserve"> mapped as your P: drive</w:t>
      </w:r>
    </w:p>
    <w:p w:rsidR="00594499" w:rsidRDefault="00594499" w:rsidP="001F5096">
      <w:pPr>
        <w:pStyle w:val="ListParagraph"/>
        <w:numPr>
          <w:ilvl w:val="0"/>
          <w:numId w:val="3"/>
        </w:numPr>
      </w:pPr>
      <w:r>
        <w:t xml:space="preserve">Make sure that there are </w:t>
      </w:r>
      <w:r w:rsidRPr="00594499">
        <w:rPr>
          <w:b/>
          <w:i/>
        </w:rPr>
        <w:t>NO SPACES IN ANY PATH!!!!!!!</w:t>
      </w:r>
    </w:p>
    <w:p w:rsidR="00531DA5" w:rsidRPr="001F5096" w:rsidRDefault="00531DA5" w:rsidP="00531DA5">
      <w:pPr>
        <w:rPr>
          <w:b/>
          <w:u w:val="single"/>
        </w:rPr>
      </w:pPr>
      <w:r w:rsidRPr="001F5096">
        <w:rPr>
          <w:b/>
          <w:u w:val="single"/>
        </w:rPr>
        <w:t>Required Data:</w:t>
      </w:r>
    </w:p>
    <w:p w:rsidR="00531DA5" w:rsidRDefault="00531DA5" w:rsidP="00531DA5">
      <w:pPr>
        <w:pStyle w:val="ListParagraph"/>
        <w:numPr>
          <w:ilvl w:val="0"/>
          <w:numId w:val="5"/>
        </w:numPr>
      </w:pPr>
      <w:r>
        <w:t xml:space="preserve">Digital Elevation Model as </w:t>
      </w:r>
      <w:proofErr w:type="spellStart"/>
      <w:r>
        <w:t>xxx_dem</w:t>
      </w:r>
      <w:proofErr w:type="spellEnd"/>
      <w:r>
        <w:t xml:space="preserve"> in Raster format</w:t>
      </w:r>
      <w:r w:rsidR="00E62BFA">
        <w:t>, saves time if</w:t>
      </w:r>
      <w:r>
        <w:t xml:space="preserve"> projected as WGS84 Web Mercator (see below for instructions)</w:t>
      </w:r>
    </w:p>
    <w:p w:rsidR="00531DA5" w:rsidRDefault="00531DA5" w:rsidP="00531DA5">
      <w:pPr>
        <w:pStyle w:val="ListParagraph"/>
        <w:numPr>
          <w:ilvl w:val="0"/>
          <w:numId w:val="5"/>
        </w:numPr>
      </w:pPr>
      <w:r>
        <w:t xml:space="preserve">Classified Burn Severity Data as </w:t>
      </w:r>
      <w:proofErr w:type="spellStart"/>
      <w:r>
        <w:t>xxx_sev</w:t>
      </w:r>
      <w:proofErr w:type="spellEnd"/>
      <w:r>
        <w:t xml:space="preserve"> in Raster format</w:t>
      </w:r>
      <w:r w:rsidR="001B3DE3">
        <w:t xml:space="preserve">, saves time if projected as </w:t>
      </w:r>
      <w:r>
        <w:t>WGS84 Web Mercator (see below for instructions)</w:t>
      </w:r>
    </w:p>
    <w:p w:rsidR="001F5096" w:rsidRDefault="001F5096" w:rsidP="001F5096">
      <w:pPr>
        <w:pStyle w:val="ListParagraph"/>
        <w:numPr>
          <w:ilvl w:val="0"/>
          <w:numId w:val="5"/>
        </w:numPr>
      </w:pPr>
      <w:r>
        <w:t xml:space="preserve">Fire perimeter as a feature class within the input </w:t>
      </w:r>
      <w:proofErr w:type="spellStart"/>
      <w:r>
        <w:t>gdb</w:t>
      </w:r>
      <w:proofErr w:type="spellEnd"/>
      <w:r w:rsidR="001B3DE3">
        <w:t xml:space="preserve">, saves time if projected as </w:t>
      </w:r>
      <w:r>
        <w:t>WGS84 Web Mercator in (see below for instructions)</w:t>
      </w:r>
    </w:p>
    <w:p w:rsidR="00531DA5" w:rsidRDefault="001F5096" w:rsidP="001F5096">
      <w:pPr>
        <w:pStyle w:val="ListParagraph"/>
        <w:numPr>
          <w:ilvl w:val="0"/>
          <w:numId w:val="5"/>
        </w:numPr>
      </w:pPr>
      <w:r>
        <w:t xml:space="preserve">Soils Data is stored on server, but you need to have </w:t>
      </w:r>
      <w:hyperlink r:id="rId11" w:history="1">
        <w:r w:rsidRPr="00CE67FF">
          <w:rPr>
            <w:rStyle w:val="Hyperlink"/>
          </w:rPr>
          <w:t>\\igskcicgvmshare\gis\Landslides\PostWildfireDebrisFlow</w:t>
        </w:r>
      </w:hyperlink>
      <w:r>
        <w:t xml:space="preserve"> mapped as P:</w:t>
      </w:r>
    </w:p>
    <w:p w:rsidR="001F5096" w:rsidRDefault="001F5096" w:rsidP="001F5096">
      <w:pPr>
        <w:pStyle w:val="ListParagraph"/>
        <w:numPr>
          <w:ilvl w:val="0"/>
          <w:numId w:val="5"/>
        </w:numPr>
      </w:pPr>
      <w:r>
        <w:t>Developed Area data is stored on server</w:t>
      </w:r>
      <w:r w:rsidR="001B3DE3">
        <w:t>, same setup needed as for Soils Data</w:t>
      </w:r>
      <w:r>
        <w:t>.</w:t>
      </w:r>
    </w:p>
    <w:p w:rsidR="001F5096" w:rsidRDefault="001F5096" w:rsidP="001F5096">
      <w:pPr>
        <w:pStyle w:val="ListParagraph"/>
        <w:numPr>
          <w:ilvl w:val="0"/>
          <w:numId w:val="5"/>
        </w:numPr>
      </w:pPr>
      <w:proofErr w:type="spellStart"/>
      <w:r>
        <w:t>Precip</w:t>
      </w:r>
      <w:proofErr w:type="spellEnd"/>
      <w:r>
        <w:t xml:space="preserve"> Data:</w:t>
      </w:r>
    </w:p>
    <w:p w:rsidR="001F5096" w:rsidRDefault="001F5096" w:rsidP="001F5096">
      <w:pPr>
        <w:pStyle w:val="ListParagraph"/>
        <w:numPr>
          <w:ilvl w:val="1"/>
          <w:numId w:val="5"/>
        </w:numPr>
      </w:pPr>
      <w:r>
        <w:t>For the IMW model where States = ID, WY, MT</w:t>
      </w:r>
      <w:r w:rsidR="001C0BE4">
        <w:t>, OR, WA</w:t>
      </w:r>
      <w:r>
        <w:t xml:space="preserve"> you need to manually input your precipitation frequency intensity and duration values into the step 2 script.</w:t>
      </w:r>
    </w:p>
    <w:p w:rsidR="001F5096" w:rsidRPr="001F5096" w:rsidRDefault="001F5096" w:rsidP="001F5096">
      <w:pPr>
        <w:rPr>
          <w:b/>
          <w:u w:val="single"/>
        </w:rPr>
      </w:pPr>
      <w:r w:rsidRPr="001F5096">
        <w:rPr>
          <w:b/>
          <w:u w:val="single"/>
        </w:rPr>
        <w:t>Optional Data:</w:t>
      </w:r>
    </w:p>
    <w:p w:rsidR="001F5096" w:rsidRDefault="001F5096" w:rsidP="001F5096">
      <w:pPr>
        <w:pStyle w:val="ListParagraph"/>
        <w:numPr>
          <w:ilvl w:val="0"/>
          <w:numId w:val="6"/>
        </w:numPr>
      </w:pPr>
      <w:r w:rsidRPr="001F5096">
        <w:rPr>
          <w:i/>
        </w:rPr>
        <w:lastRenderedPageBreak/>
        <w:t xml:space="preserve">Debris retention basins. </w:t>
      </w:r>
      <w:r>
        <w:t xml:space="preserve">We do not want to model streams/basins below sediment retention basins.  These data are sparse outside of LA County, but sometimes do exist.  If you track down these data they need to be stored in the </w:t>
      </w:r>
      <w:proofErr w:type="spellStart"/>
      <w:r>
        <w:t>xxx_df</w:t>
      </w:r>
      <w:ins w:id="4" w:author="Negri, Jacquelyn Alexis" w:date="2014-05-21T11:45:00Z">
        <w:r w:rsidR="00276954">
          <w:t>_</w:t>
        </w:r>
      </w:ins>
      <w:r>
        <w:t>input.gdb</w:t>
      </w:r>
      <w:proofErr w:type="spellEnd"/>
      <w:r>
        <w:t xml:space="preserve"> as a point feature class named </w:t>
      </w:r>
      <w:proofErr w:type="spellStart"/>
      <w:r>
        <w:t>xxx_d</w:t>
      </w:r>
      <w:r w:rsidR="00E62BFA">
        <w:t>b</w:t>
      </w:r>
      <w:r>
        <w:t>_feat</w:t>
      </w:r>
      <w:proofErr w:type="spellEnd"/>
      <w:r>
        <w:t>,</w:t>
      </w:r>
      <w:del w:id="5" w:author="Negri, Jacquelyn Alexis" w:date="2014-05-21T11:48:00Z">
        <w:r w:rsidDel="00B14E5A">
          <w:delText xml:space="preserve"> </w:delText>
        </w:r>
        <w:r w:rsidR="001B3DE3" w:rsidDel="00B14E5A">
          <w:delText>,</w:delText>
        </w:r>
      </w:del>
      <w:r w:rsidR="001B3DE3">
        <w:t xml:space="preserve"> saves time if projected as </w:t>
      </w:r>
      <w:r>
        <w:t>WGS84 Web Mercator and should have the field DB_ID as a unique short integer identified.</w:t>
      </w:r>
    </w:p>
    <w:p w:rsidR="00CA1539" w:rsidRPr="00531DA5" w:rsidRDefault="00CA1539">
      <w:pPr>
        <w:rPr>
          <w:b/>
          <w:u w:val="single"/>
        </w:rPr>
      </w:pPr>
      <w:r w:rsidRPr="00531DA5">
        <w:rPr>
          <w:b/>
          <w:u w:val="single"/>
        </w:rPr>
        <w:t>Pre-Script GIS Data Preparation:</w:t>
      </w:r>
    </w:p>
    <w:p w:rsidR="00531DA5" w:rsidRDefault="00531DA5" w:rsidP="00CA1539">
      <w:pPr>
        <w:pStyle w:val="ListParagraph"/>
        <w:numPr>
          <w:ilvl w:val="0"/>
          <w:numId w:val="2"/>
        </w:numPr>
      </w:pPr>
      <w:r>
        <w:t>Create a working directory on your local drive</w:t>
      </w:r>
      <w:ins w:id="6" w:author="Negri, Jacquelyn Alexis" w:date="2014-05-21T11:45:00Z">
        <w:r w:rsidR="00897C81">
          <w:t xml:space="preserve">.  Add </w:t>
        </w:r>
      </w:ins>
      <w:ins w:id="7" w:author="Negri, Jacquelyn Alexis" w:date="2014-05-21T11:46:00Z">
        <w:r w:rsidR="004F73BF">
          <w:t xml:space="preserve">(copy &amp; paste) </w:t>
        </w:r>
      </w:ins>
      <w:ins w:id="8" w:author="Negri, Jacquelyn Alexis" w:date="2014-05-21T11:45:00Z">
        <w:r w:rsidR="00897C81">
          <w:t>Python Scripts</w:t>
        </w:r>
      </w:ins>
      <w:ins w:id="9" w:author="Negri, Jacquelyn Alexis" w:date="2014-05-21T11:46:00Z">
        <w:r w:rsidR="00F3446C">
          <w:t xml:space="preserve"> Step 1 and Step 2</w:t>
        </w:r>
      </w:ins>
      <w:ins w:id="10" w:author="Negri, Jacquelyn Alexis" w:date="2014-05-21T11:45:00Z">
        <w:r w:rsidR="00897C81">
          <w:t xml:space="preserve"> to working directory folder.  See System Requirements step</w:t>
        </w:r>
      </w:ins>
      <w:ins w:id="11" w:author="Negri, Jacquelyn Alexis" w:date="2014-05-21T11:46:00Z">
        <w:r w:rsidR="00897C81">
          <w:t xml:space="preserve"> </w:t>
        </w:r>
      </w:ins>
      <w:ins w:id="12" w:author="Negri, Jacquelyn Alexis" w:date="2014-05-21T11:45:00Z">
        <w:r w:rsidR="00897C81">
          <w:t>#6</w:t>
        </w:r>
      </w:ins>
      <w:ins w:id="13" w:author="Negri, Jacquelyn Alexis" w:date="2014-05-21T11:46:00Z">
        <w:r w:rsidR="00897C81">
          <w:t>.</w:t>
        </w:r>
      </w:ins>
    </w:p>
    <w:p w:rsidR="00CA1539" w:rsidRDefault="00CA1539" w:rsidP="00531DA5">
      <w:pPr>
        <w:pStyle w:val="ListParagraph"/>
        <w:numPr>
          <w:ilvl w:val="0"/>
          <w:numId w:val="2"/>
        </w:numPr>
      </w:pPr>
      <w:r>
        <w:t>Decide upon your three letter fire prefix.  For example, the Mountain fire used “</w:t>
      </w:r>
      <w:proofErr w:type="spellStart"/>
      <w:r>
        <w:t>mtn</w:t>
      </w:r>
      <w:proofErr w:type="spellEnd"/>
      <w:r>
        <w:t xml:space="preserve">”, the Colby fire used “col”.  </w:t>
      </w:r>
    </w:p>
    <w:p w:rsidR="00CA1539" w:rsidRDefault="00CA1539" w:rsidP="00CA1539">
      <w:pPr>
        <w:pStyle w:val="ListParagraph"/>
        <w:numPr>
          <w:ilvl w:val="0"/>
          <w:numId w:val="2"/>
        </w:numPr>
      </w:pPr>
      <w:r>
        <w:t>Create Input Geodatabase</w:t>
      </w:r>
      <w:r w:rsidR="00531DA5">
        <w:t xml:space="preserve"> in your working directory (from step 1)</w:t>
      </w:r>
    </w:p>
    <w:p w:rsidR="00CA1539" w:rsidRDefault="00CA1539" w:rsidP="00CA1539">
      <w:pPr>
        <w:pStyle w:val="ListParagraph"/>
        <w:numPr>
          <w:ilvl w:val="1"/>
          <w:numId w:val="2"/>
        </w:numPr>
      </w:pPr>
      <w:r>
        <w:t xml:space="preserve">Open </w:t>
      </w:r>
      <w:proofErr w:type="spellStart"/>
      <w:r>
        <w:t>ArcCatalog</w:t>
      </w:r>
      <w:proofErr w:type="spellEnd"/>
    </w:p>
    <w:p w:rsidR="00CA1539" w:rsidRDefault="00CA1539" w:rsidP="00CA1539">
      <w:pPr>
        <w:pStyle w:val="ListParagraph"/>
        <w:numPr>
          <w:ilvl w:val="1"/>
          <w:numId w:val="2"/>
        </w:numPr>
      </w:pPr>
      <w:r>
        <w:t>Navigate to directory where you want to work</w:t>
      </w:r>
    </w:p>
    <w:p w:rsidR="00CA1539" w:rsidRDefault="00CA1539" w:rsidP="00CA1539">
      <w:pPr>
        <w:pStyle w:val="ListParagraph"/>
        <w:numPr>
          <w:ilvl w:val="1"/>
          <w:numId w:val="2"/>
        </w:numPr>
      </w:pPr>
      <w:r>
        <w:t>Right Click, New &gt; File Geodatabase</w:t>
      </w:r>
    </w:p>
    <w:p w:rsidR="00CA1539" w:rsidRDefault="00CA1539" w:rsidP="001F5096">
      <w:pPr>
        <w:pStyle w:val="ListParagraph"/>
        <w:numPr>
          <w:ilvl w:val="1"/>
          <w:numId w:val="2"/>
        </w:numPr>
      </w:pPr>
      <w:r>
        <w:t>Name the file geodatabase to fit the naming convention such that the name is “</w:t>
      </w:r>
      <w:proofErr w:type="spellStart"/>
      <w:r>
        <w:t>xxx_df</w:t>
      </w:r>
      <w:ins w:id="14" w:author="Negri, Jacquelyn Alexis" w:date="2014-05-21T11:47:00Z">
        <w:r w:rsidR="007725AE">
          <w:t>_</w:t>
        </w:r>
      </w:ins>
      <w:r>
        <w:t>input.gdb</w:t>
      </w:r>
      <w:proofErr w:type="spellEnd"/>
      <w:r>
        <w:t>” where xxx represents the three letter abbreviation you decided upon in step #</w:t>
      </w:r>
      <w:ins w:id="15" w:author="Negri, Jacquelyn Alexis" w:date="2014-05-21T11:48:00Z">
        <w:r w:rsidR="002E3019">
          <w:t>2</w:t>
        </w:r>
      </w:ins>
      <w:del w:id="16" w:author="Negri, Jacquelyn Alexis" w:date="2014-05-21T11:48:00Z">
        <w:r w:rsidDel="002E3019">
          <w:delText>1</w:delText>
        </w:r>
      </w:del>
      <w:r>
        <w:t>.</w:t>
      </w:r>
    </w:p>
    <w:p w:rsidR="00CA1539" w:rsidRDefault="00CA1539" w:rsidP="00CA1539">
      <w:pPr>
        <w:pStyle w:val="ListParagraph"/>
        <w:numPr>
          <w:ilvl w:val="0"/>
          <w:numId w:val="2"/>
        </w:numPr>
      </w:pPr>
      <w:r>
        <w:t>Dow</w:t>
      </w:r>
      <w:ins w:id="17" w:author="Negri, Jacquelyn Alexis" w:date="2014-05-21T11:48:00Z">
        <w:r w:rsidR="005645CB">
          <w:t>n</w:t>
        </w:r>
      </w:ins>
      <w:r>
        <w:t>load DEM Data and put in input file geodatabase created in step #</w:t>
      </w:r>
      <w:ins w:id="18" w:author="Negri, Jacquelyn Alexis" w:date="2014-05-21T15:17:00Z">
        <w:r w:rsidR="00661677">
          <w:t>3</w:t>
        </w:r>
      </w:ins>
      <w:del w:id="19" w:author="Negri, Jacquelyn Alexis" w:date="2014-05-21T15:17:00Z">
        <w:r w:rsidDel="00661677">
          <w:delText>1</w:delText>
        </w:r>
      </w:del>
    </w:p>
    <w:p w:rsidR="00CA1539" w:rsidRDefault="00CA1539" w:rsidP="00CA1539">
      <w:pPr>
        <w:pStyle w:val="ListParagraph"/>
        <w:numPr>
          <w:ilvl w:val="1"/>
          <w:numId w:val="2"/>
        </w:numPr>
      </w:pPr>
      <w:r>
        <w:t xml:space="preserve">Link To DEM Data: </w:t>
      </w:r>
      <w:hyperlink r:id="rId12" w:history="1">
        <w:r w:rsidRPr="00F27E8B">
          <w:rPr>
            <w:rStyle w:val="Hyperlink"/>
          </w:rPr>
          <w:t>http://viewer.nationalmap.gov/viewer/</w:t>
        </w:r>
      </w:hyperlink>
    </w:p>
    <w:p w:rsidR="00CA1539" w:rsidRDefault="00CA1539" w:rsidP="00CA1539">
      <w:pPr>
        <w:pStyle w:val="ListParagraph"/>
        <w:numPr>
          <w:ilvl w:val="1"/>
          <w:numId w:val="2"/>
        </w:numPr>
      </w:pPr>
      <w:r>
        <w:t>Zoom to area of interest</w:t>
      </w:r>
    </w:p>
    <w:p w:rsidR="00CA1539" w:rsidRDefault="00CA1539" w:rsidP="00CA1539">
      <w:pPr>
        <w:pStyle w:val="ListParagraph"/>
        <w:numPr>
          <w:ilvl w:val="1"/>
          <w:numId w:val="2"/>
        </w:numPr>
      </w:pPr>
      <w:r>
        <w:t>Click on download data icon (blue box with white arrow)</w:t>
      </w:r>
    </w:p>
    <w:p w:rsidR="00CA1539" w:rsidRDefault="00CA1539" w:rsidP="00CA1539">
      <w:pPr>
        <w:pStyle w:val="ListParagraph"/>
        <w:numPr>
          <w:ilvl w:val="1"/>
          <w:numId w:val="2"/>
        </w:numPr>
      </w:pPr>
      <w:r>
        <w:t>Either draw box or enter extent</w:t>
      </w:r>
    </w:p>
    <w:p w:rsidR="00CA1539" w:rsidRDefault="00CA1539" w:rsidP="00CA1539">
      <w:pPr>
        <w:pStyle w:val="ListParagraph"/>
        <w:numPr>
          <w:ilvl w:val="1"/>
          <w:numId w:val="2"/>
        </w:numPr>
      </w:pPr>
      <w:r>
        <w:t>Check “elevation”, next</w:t>
      </w:r>
    </w:p>
    <w:p w:rsidR="00CA1539" w:rsidRDefault="00CA1539" w:rsidP="00CA1539">
      <w:pPr>
        <w:pStyle w:val="ListParagraph"/>
        <w:numPr>
          <w:ilvl w:val="1"/>
          <w:numId w:val="2"/>
        </w:numPr>
      </w:pPr>
      <w:r>
        <w:t xml:space="preserve">Check “National Elevation Dataset (1/3 Arc Second) in </w:t>
      </w:r>
      <w:proofErr w:type="spellStart"/>
      <w:r>
        <w:t>ArcGrid</w:t>
      </w:r>
      <w:proofErr w:type="spellEnd"/>
      <w:r>
        <w:t xml:space="preserve"> Format), next</w:t>
      </w:r>
    </w:p>
    <w:p w:rsidR="00CA1539" w:rsidRDefault="00CA1539" w:rsidP="00CA1539">
      <w:pPr>
        <w:pStyle w:val="ListParagraph"/>
        <w:numPr>
          <w:ilvl w:val="1"/>
          <w:numId w:val="2"/>
        </w:numPr>
      </w:pPr>
      <w:r>
        <w:t>Checkout</w:t>
      </w:r>
    </w:p>
    <w:p w:rsidR="00CA1539" w:rsidRDefault="00CA1539" w:rsidP="00CA1539">
      <w:pPr>
        <w:pStyle w:val="ListParagraph"/>
        <w:numPr>
          <w:ilvl w:val="1"/>
          <w:numId w:val="2"/>
        </w:numPr>
      </w:pPr>
      <w:r>
        <w:t>Enter and Verify Email, Place Order</w:t>
      </w:r>
    </w:p>
    <w:p w:rsidR="00CA1539" w:rsidRDefault="00CA1539" w:rsidP="00CA1539">
      <w:pPr>
        <w:pStyle w:val="ListParagraph"/>
        <w:numPr>
          <w:ilvl w:val="1"/>
          <w:numId w:val="2"/>
        </w:numPr>
      </w:pPr>
      <w:r>
        <w:t xml:space="preserve">You will receive an email with the download link.  </w:t>
      </w:r>
    </w:p>
    <w:p w:rsidR="00CA1539" w:rsidRDefault="00CA1539" w:rsidP="00CA1539">
      <w:pPr>
        <w:pStyle w:val="ListParagraph"/>
        <w:numPr>
          <w:ilvl w:val="1"/>
          <w:numId w:val="2"/>
        </w:numPr>
      </w:pPr>
      <w:r>
        <w:t>Download and unzip.</w:t>
      </w:r>
    </w:p>
    <w:p w:rsidR="00CA1539" w:rsidRDefault="00CA1539" w:rsidP="00CA1539">
      <w:pPr>
        <w:pStyle w:val="ListParagraph"/>
        <w:numPr>
          <w:ilvl w:val="1"/>
          <w:numId w:val="2"/>
        </w:numPr>
      </w:pPr>
      <w:r>
        <w:t>Project Raster to WGS84 Web Mercator</w:t>
      </w:r>
      <w:r w:rsidR="001B3DE3">
        <w:t xml:space="preserve"> (</w:t>
      </w:r>
      <w:ins w:id="20" w:author="Negri, Jacquelyn Alexis" w:date="2014-05-21T11:48:00Z">
        <w:r w:rsidR="00BC5D06">
          <w:t xml:space="preserve">this step </w:t>
        </w:r>
      </w:ins>
      <w:r w:rsidR="001B3DE3">
        <w:t>NOT NECESSARY ANYMORE)</w:t>
      </w:r>
    </w:p>
    <w:p w:rsidR="00CA1539" w:rsidRDefault="00CA1539" w:rsidP="00CA1539">
      <w:pPr>
        <w:pStyle w:val="ListParagraph"/>
        <w:numPr>
          <w:ilvl w:val="2"/>
          <w:numId w:val="2"/>
        </w:numPr>
      </w:pPr>
      <w:r>
        <w:t xml:space="preserve">Open </w:t>
      </w:r>
      <w:proofErr w:type="spellStart"/>
      <w:r>
        <w:t>ArcToolbox</w:t>
      </w:r>
      <w:proofErr w:type="spellEnd"/>
      <w:r>
        <w:t xml:space="preserve"> (via </w:t>
      </w:r>
      <w:proofErr w:type="spellStart"/>
      <w:r>
        <w:t>ArcCatalog</w:t>
      </w:r>
      <w:proofErr w:type="spellEnd"/>
      <w:r>
        <w:t xml:space="preserve"> or </w:t>
      </w:r>
      <w:proofErr w:type="spellStart"/>
      <w:r>
        <w:t>ArcMap</w:t>
      </w:r>
      <w:proofErr w:type="spellEnd"/>
      <w:r>
        <w:t>)</w:t>
      </w:r>
    </w:p>
    <w:p w:rsidR="00B14E5A" w:rsidRDefault="00CA1539">
      <w:pPr>
        <w:pStyle w:val="ListParagraph"/>
        <w:numPr>
          <w:ilvl w:val="2"/>
          <w:numId w:val="2"/>
        </w:numPr>
        <w:spacing w:after="0"/>
        <w:rPr>
          <w:ins w:id="21" w:author="Negri, Jacquelyn Alexis" w:date="2014-05-21T11:52:00Z"/>
        </w:rPr>
        <w:pPrChange w:id="22" w:author="Negri, Jacquelyn Alexis" w:date="2014-05-21T11:53:00Z">
          <w:pPr>
            <w:pStyle w:val="ListParagraph"/>
            <w:numPr>
              <w:ilvl w:val="2"/>
              <w:numId w:val="2"/>
            </w:numPr>
            <w:ind w:left="2160" w:hanging="180"/>
          </w:pPr>
        </w:pPrChange>
      </w:pPr>
      <w:r>
        <w:t>Navigate to your downloaded DEM</w:t>
      </w:r>
      <w:ins w:id="23" w:author="Negri, Jacquelyn Alexis" w:date="2014-05-21T11:54:00Z">
        <w:r w:rsidR="009A1A33">
          <w:t>:</w:t>
        </w:r>
      </w:ins>
    </w:p>
    <w:p w:rsidR="00B14E5A" w:rsidRDefault="00B14E5A">
      <w:pPr>
        <w:spacing w:after="0" w:line="240" w:lineRule="auto"/>
        <w:ind w:left="1987"/>
        <w:pPrChange w:id="24" w:author="Negri, Jacquelyn Alexis" w:date="2014-05-21T11:53:00Z">
          <w:pPr>
            <w:pStyle w:val="ListParagraph"/>
            <w:numPr>
              <w:ilvl w:val="2"/>
              <w:numId w:val="2"/>
            </w:numPr>
            <w:ind w:left="2160" w:hanging="180"/>
          </w:pPr>
        </w:pPrChange>
      </w:pPr>
      <w:ins w:id="25" w:author="Negri, Jacquelyn Alexis" w:date="2014-05-21T11:52:00Z">
        <w:r>
          <w:t xml:space="preserve">Folder Connections &gt; </w:t>
        </w:r>
      </w:ins>
      <w:proofErr w:type="spellStart"/>
      <w:proofErr w:type="gramStart"/>
      <w:r w:rsidR="00A83706">
        <w:t>Rt</w:t>
      </w:r>
      <w:proofErr w:type="spellEnd"/>
      <w:proofErr w:type="gramEnd"/>
      <w:r w:rsidR="00A83706">
        <w:t xml:space="preserve"> click</w:t>
      </w:r>
      <w:ins w:id="26" w:author="Negri, Jacquelyn Alexis" w:date="2014-05-21T11:52:00Z">
        <w:r>
          <w:t xml:space="preserve"> </w:t>
        </w:r>
        <w:proofErr w:type="spellStart"/>
        <w:r>
          <w:t>click</w:t>
        </w:r>
        <w:proofErr w:type="spellEnd"/>
        <w:r>
          <w:t xml:space="preserve"> &gt; Connect to Folder &gt; </w:t>
        </w:r>
      </w:ins>
      <w:r w:rsidR="00A83706">
        <w:t>N</w:t>
      </w:r>
      <w:ins w:id="27" w:author="Negri, Jacquelyn Alexis" w:date="2014-05-21T11:52:00Z">
        <w:r>
          <w:t>avigate to unzipped DEM</w:t>
        </w:r>
      </w:ins>
    </w:p>
    <w:p w:rsidR="00CA1539" w:rsidRDefault="00CA1539" w:rsidP="00CA1539">
      <w:pPr>
        <w:pStyle w:val="ListParagraph"/>
        <w:numPr>
          <w:ilvl w:val="2"/>
          <w:numId w:val="2"/>
        </w:numPr>
      </w:pPr>
      <w:r>
        <w:t xml:space="preserve">In </w:t>
      </w:r>
      <w:proofErr w:type="spellStart"/>
      <w:r>
        <w:t>Arctoolbox</w:t>
      </w:r>
      <w:proofErr w:type="spellEnd"/>
      <w:r>
        <w:t>, project the raster:</w:t>
      </w:r>
    </w:p>
    <w:p w:rsidR="00CA1539" w:rsidRDefault="00CA1539" w:rsidP="00CA1539">
      <w:pPr>
        <w:pStyle w:val="ListParagraph"/>
        <w:numPr>
          <w:ilvl w:val="3"/>
          <w:numId w:val="2"/>
        </w:numPr>
      </w:pPr>
      <w:r>
        <w:t>Data Management &gt; Projections and Transformations &gt; Raster &gt; Project Raster</w:t>
      </w:r>
    </w:p>
    <w:p w:rsidR="00CA1539" w:rsidRDefault="0028765C" w:rsidP="00CA1539">
      <w:pPr>
        <w:pStyle w:val="ListParagraph"/>
        <w:numPr>
          <w:ilvl w:val="3"/>
          <w:numId w:val="2"/>
        </w:numPr>
      </w:pPr>
      <w:ins w:id="28" w:author="Negri, Jacquelyn Alexis" w:date="2014-05-21T12:00:00Z">
        <w:r>
          <w:t xml:space="preserve">Input: </w:t>
        </w:r>
      </w:ins>
      <w:r w:rsidR="00CA1539">
        <w:t xml:space="preserve">Select your </w:t>
      </w:r>
      <w:ins w:id="29" w:author="Negri, Jacquelyn Alexis" w:date="2014-05-21T12:00:00Z">
        <w:r>
          <w:t>downloaded</w:t>
        </w:r>
      </w:ins>
      <w:del w:id="30" w:author="Negri, Jacquelyn Alexis" w:date="2014-05-21T12:00:00Z">
        <w:r w:rsidR="00CA1539" w:rsidDel="0028765C">
          <w:delText>input</w:delText>
        </w:r>
      </w:del>
      <w:r w:rsidR="00CA1539">
        <w:t xml:space="preserve"> DEM</w:t>
      </w:r>
    </w:p>
    <w:p w:rsidR="00CA1539" w:rsidRDefault="00B77DCB" w:rsidP="00CA1539">
      <w:pPr>
        <w:pStyle w:val="ListParagraph"/>
        <w:numPr>
          <w:ilvl w:val="3"/>
          <w:numId w:val="2"/>
        </w:numPr>
      </w:pPr>
      <w:ins w:id="31" w:author="Negri, Jacquelyn Alexis" w:date="2014-05-21T11:54:00Z">
        <w:r>
          <w:t xml:space="preserve">Output Raster Dataset: </w:t>
        </w:r>
      </w:ins>
      <w:r w:rsidR="00CA1539">
        <w:t>Output the Raster into the File Geodatabase you created in Step #</w:t>
      </w:r>
      <w:ins w:id="32" w:author="Negri, Jacquelyn Alexis" w:date="2014-05-21T11:55:00Z">
        <w:r>
          <w:t>3</w:t>
        </w:r>
      </w:ins>
      <w:del w:id="33" w:author="Negri, Jacquelyn Alexis" w:date="2014-05-21T11:55:00Z">
        <w:r w:rsidR="00CA1539" w:rsidDel="00B77DCB">
          <w:delText>2</w:delText>
        </w:r>
      </w:del>
      <w:r w:rsidR="00CA1539">
        <w:t xml:space="preserve"> as “</w:t>
      </w:r>
      <w:proofErr w:type="spellStart"/>
      <w:r w:rsidR="00CA1539">
        <w:t>xxx_dem</w:t>
      </w:r>
      <w:proofErr w:type="spellEnd"/>
      <w:r w:rsidR="00CA1539">
        <w:t>” where xxx represents the three letter abbreviation you decided upon in step #</w:t>
      </w:r>
      <w:ins w:id="34" w:author="Negri, Jacquelyn Alexis" w:date="2014-05-21T11:55:00Z">
        <w:r>
          <w:t>2</w:t>
        </w:r>
      </w:ins>
      <w:del w:id="35" w:author="Negri, Jacquelyn Alexis" w:date="2014-05-21T11:55:00Z">
        <w:r w:rsidR="00CA1539" w:rsidDel="00B77DCB">
          <w:delText>1</w:delText>
        </w:r>
      </w:del>
      <w:r w:rsidR="00CA1539">
        <w:t>.</w:t>
      </w:r>
    </w:p>
    <w:p w:rsidR="00CA1539" w:rsidRDefault="007A67D2" w:rsidP="00CA1539">
      <w:pPr>
        <w:pStyle w:val="ListParagraph"/>
        <w:numPr>
          <w:ilvl w:val="3"/>
          <w:numId w:val="2"/>
        </w:numPr>
      </w:pPr>
      <w:ins w:id="36" w:author="Negri, Jacquelyn Alexis" w:date="2014-05-21T11:55:00Z">
        <w:r>
          <w:lastRenderedPageBreak/>
          <w:t xml:space="preserve">Output Coordinate System: </w:t>
        </w:r>
      </w:ins>
      <w:r w:rsidR="00CA1539">
        <w:t>Select the output projection of WGS84 Web Mercator</w:t>
      </w:r>
    </w:p>
    <w:p w:rsidR="00CA1539" w:rsidRDefault="00CA1539" w:rsidP="00CA1539">
      <w:pPr>
        <w:pStyle w:val="ListParagraph"/>
        <w:numPr>
          <w:ilvl w:val="4"/>
          <w:numId w:val="2"/>
        </w:numPr>
      </w:pPr>
      <w:r>
        <w:t>Projected &gt; World &gt; WGS 1984 Web Mercator, OK</w:t>
      </w:r>
    </w:p>
    <w:p w:rsidR="00CA1539" w:rsidRDefault="00CA1539" w:rsidP="00CA1539">
      <w:pPr>
        <w:pStyle w:val="ListParagraph"/>
        <w:numPr>
          <w:ilvl w:val="3"/>
          <w:numId w:val="2"/>
        </w:numPr>
      </w:pPr>
      <w:r>
        <w:t>Select “Bilinear” as your resampling technique</w:t>
      </w:r>
    </w:p>
    <w:p w:rsidR="00CA1539" w:rsidRDefault="00CA1539" w:rsidP="00CA1539">
      <w:pPr>
        <w:pStyle w:val="ListParagraph"/>
        <w:numPr>
          <w:ilvl w:val="3"/>
          <w:numId w:val="2"/>
        </w:numPr>
      </w:pPr>
      <w:r>
        <w:t>Specify “10” as your output cell size</w:t>
      </w:r>
      <w:ins w:id="37" w:author="Negri, Jacquelyn Alexis" w:date="2014-05-21T11:56:00Z">
        <w:r w:rsidR="00F15621">
          <w:t xml:space="preserve"> (in X &amp; Y</w:t>
        </w:r>
        <w:r w:rsidR="00B56A26">
          <w:t xml:space="preserve"> boxes</w:t>
        </w:r>
        <w:r w:rsidR="00FD139A">
          <w:t>)</w:t>
        </w:r>
      </w:ins>
      <w:ins w:id="38" w:author="Negri, Jacquelyn Alexis" w:date="2014-05-21T11:57:00Z">
        <w:r w:rsidR="00FD139A">
          <w:t>.</w:t>
        </w:r>
      </w:ins>
      <w:del w:id="39" w:author="Negri, Jacquelyn Alexis" w:date="2014-05-21T11:56:00Z">
        <w:r w:rsidDel="00F15621">
          <w:delText>.</w:delText>
        </w:r>
      </w:del>
    </w:p>
    <w:p w:rsidR="00CA1539" w:rsidRDefault="00CA1539" w:rsidP="00CA1539">
      <w:pPr>
        <w:pStyle w:val="ListParagraph"/>
        <w:numPr>
          <w:ilvl w:val="3"/>
          <w:numId w:val="2"/>
        </w:numPr>
      </w:pPr>
      <w:r>
        <w:t>OK</w:t>
      </w:r>
    </w:p>
    <w:p w:rsidR="00CA1539" w:rsidRDefault="00CA1539" w:rsidP="00CA1539">
      <w:pPr>
        <w:pStyle w:val="ListParagraph"/>
        <w:ind w:left="2880"/>
      </w:pPr>
    </w:p>
    <w:p w:rsidR="00CA1539" w:rsidRDefault="00CA1539" w:rsidP="00CA1539">
      <w:pPr>
        <w:pStyle w:val="ListParagraph"/>
        <w:numPr>
          <w:ilvl w:val="0"/>
          <w:numId w:val="2"/>
        </w:numPr>
      </w:pPr>
      <w:r>
        <w:t>Download Severity Data, convert to 10m raster if necessary,</w:t>
      </w:r>
      <w:r w:rsidRPr="006D1BE7">
        <w:t xml:space="preserve"> </w:t>
      </w:r>
      <w:r>
        <w:t>project to wgs84 web Mercator (</w:t>
      </w:r>
      <w:r w:rsidR="00531DA5">
        <w:t>select “</w:t>
      </w:r>
      <w:r>
        <w:t>nearest</w:t>
      </w:r>
      <w:r w:rsidR="00531DA5">
        <w:t>” as your interpolation method</w:t>
      </w:r>
      <w:r>
        <w:t xml:space="preserve">), save as </w:t>
      </w:r>
      <w:proofErr w:type="spellStart"/>
      <w:r>
        <w:t>xxx_sev</w:t>
      </w:r>
      <w:proofErr w:type="spellEnd"/>
      <w:r w:rsidRPr="006D1BE7">
        <w:t xml:space="preserve"> </w:t>
      </w:r>
      <w:r>
        <w:t xml:space="preserve">in </w:t>
      </w:r>
      <w:proofErr w:type="spellStart"/>
      <w:r>
        <w:t>xxx_df_input.gdb</w:t>
      </w:r>
      <w:proofErr w:type="spellEnd"/>
    </w:p>
    <w:p w:rsidR="00CA1539" w:rsidRDefault="00CA1539" w:rsidP="00CA1539">
      <w:pPr>
        <w:pStyle w:val="ListParagraph"/>
        <w:numPr>
          <w:ilvl w:val="1"/>
          <w:numId w:val="2"/>
        </w:numPr>
      </w:pPr>
      <w:r>
        <w:t xml:space="preserve">Link to existing Burn Severity Data: </w:t>
      </w:r>
      <w:hyperlink r:id="rId13" w:history="1">
        <w:r w:rsidRPr="00F27E8B">
          <w:rPr>
            <w:rStyle w:val="Hyperlink"/>
          </w:rPr>
          <w:t>http://activefiremaps.fs.fed.us/baer/download.php</w:t>
        </w:r>
      </w:hyperlink>
    </w:p>
    <w:p w:rsidR="00CA1539" w:rsidRDefault="00CA1539" w:rsidP="00CA1539">
      <w:pPr>
        <w:pStyle w:val="ListParagraph"/>
        <w:numPr>
          <w:ilvl w:val="1"/>
          <w:numId w:val="2"/>
        </w:numPr>
      </w:pPr>
      <w:r>
        <w:t xml:space="preserve">If it’s not listed, Contact Carl </w:t>
      </w:r>
      <w:proofErr w:type="spellStart"/>
      <w:r>
        <w:t>Albury</w:t>
      </w:r>
      <w:proofErr w:type="spellEnd"/>
      <w:r>
        <w:t xml:space="preserve"> or Randy McKinley: </w:t>
      </w:r>
      <w:hyperlink r:id="rId14" w:history="1">
        <w:r w:rsidRPr="00F27E8B">
          <w:rPr>
            <w:rStyle w:val="Hyperlink"/>
          </w:rPr>
          <w:t>http://www.fs.fed.us/eng/rsac/baer/baer_request.html</w:t>
        </w:r>
      </w:hyperlink>
    </w:p>
    <w:p w:rsidR="00CA1539" w:rsidRDefault="00CA1539" w:rsidP="00CA1539">
      <w:pPr>
        <w:pStyle w:val="ListParagraph"/>
        <w:numPr>
          <w:ilvl w:val="1"/>
          <w:numId w:val="2"/>
        </w:numPr>
      </w:pPr>
      <w:r>
        <w:t xml:space="preserve">Sometimes the data are in </w:t>
      </w:r>
      <w:proofErr w:type="spellStart"/>
      <w:r>
        <w:t>shapefile</w:t>
      </w:r>
      <w:proofErr w:type="spellEnd"/>
      <w:r>
        <w:t xml:space="preserve"> format, you will need to convert this to a raster (</w:t>
      </w:r>
      <w:proofErr w:type="spellStart"/>
      <w:r>
        <w:t>ArcToolbox</w:t>
      </w:r>
      <w:proofErr w:type="spellEnd"/>
      <w:r>
        <w:t xml:space="preserve"> &gt; Conversion &gt; To Raster &gt; Feature to Raster, name it something other than </w:t>
      </w:r>
      <w:proofErr w:type="spellStart"/>
      <w:r>
        <w:t>xxx_sev</w:t>
      </w:r>
      <w:proofErr w:type="spellEnd"/>
      <w:r>
        <w:t>, as this is only a temporary raster)</w:t>
      </w:r>
    </w:p>
    <w:p w:rsidR="00CA1539" w:rsidRDefault="00CA1539" w:rsidP="00CA1539">
      <w:pPr>
        <w:pStyle w:val="ListParagraph"/>
        <w:numPr>
          <w:ilvl w:val="1"/>
          <w:numId w:val="2"/>
        </w:numPr>
      </w:pPr>
      <w:r>
        <w:t xml:space="preserve">Make sure you are using the classified BARC4 data where 0 = no burn, 1 = low/no burn, 2 = low, 3 = moderate and 4 </w:t>
      </w:r>
      <w:proofErr w:type="gramStart"/>
      <w:r>
        <w:t>=  high</w:t>
      </w:r>
      <w:proofErr w:type="gramEnd"/>
      <w:r>
        <w:t xml:space="preserve">.  If not, contact Randy or Carl for support. </w:t>
      </w:r>
    </w:p>
    <w:p w:rsidR="00CA1539" w:rsidRDefault="00CA1539" w:rsidP="00CA1539">
      <w:pPr>
        <w:pStyle w:val="ListParagraph"/>
        <w:numPr>
          <w:ilvl w:val="1"/>
          <w:numId w:val="2"/>
        </w:numPr>
      </w:pPr>
      <w:r>
        <w:t>Project Raster to WGS84 Web Mercator</w:t>
      </w:r>
    </w:p>
    <w:p w:rsidR="00CA1539" w:rsidRDefault="00CA1539" w:rsidP="00CA1539">
      <w:pPr>
        <w:pStyle w:val="ListParagraph"/>
        <w:numPr>
          <w:ilvl w:val="2"/>
          <w:numId w:val="2"/>
        </w:numPr>
      </w:pPr>
      <w:r>
        <w:t xml:space="preserve">Open </w:t>
      </w:r>
      <w:proofErr w:type="spellStart"/>
      <w:r>
        <w:t>ArcToolbox</w:t>
      </w:r>
      <w:proofErr w:type="spellEnd"/>
      <w:r>
        <w:t xml:space="preserve"> (via </w:t>
      </w:r>
      <w:proofErr w:type="spellStart"/>
      <w:r>
        <w:t>ArcCatalog</w:t>
      </w:r>
      <w:proofErr w:type="spellEnd"/>
      <w:r>
        <w:t xml:space="preserve"> or </w:t>
      </w:r>
      <w:proofErr w:type="spellStart"/>
      <w:r>
        <w:t>ArcMap</w:t>
      </w:r>
      <w:proofErr w:type="spellEnd"/>
      <w:r>
        <w:t>)</w:t>
      </w:r>
    </w:p>
    <w:p w:rsidR="00CA1539" w:rsidRDefault="00CA1539" w:rsidP="00CA1539">
      <w:pPr>
        <w:pStyle w:val="ListParagraph"/>
        <w:numPr>
          <w:ilvl w:val="2"/>
          <w:numId w:val="2"/>
        </w:numPr>
      </w:pPr>
      <w:r>
        <w:t>Navigate to your downloaded or converted severity raster</w:t>
      </w:r>
    </w:p>
    <w:p w:rsidR="00CA1539" w:rsidRDefault="00CA1539" w:rsidP="00CA1539">
      <w:pPr>
        <w:pStyle w:val="ListParagraph"/>
        <w:numPr>
          <w:ilvl w:val="2"/>
          <w:numId w:val="2"/>
        </w:numPr>
      </w:pPr>
      <w:r>
        <w:t xml:space="preserve">In </w:t>
      </w:r>
      <w:proofErr w:type="spellStart"/>
      <w:r>
        <w:t>Arctoolbox</w:t>
      </w:r>
      <w:proofErr w:type="spellEnd"/>
      <w:r>
        <w:t>, project the raster</w:t>
      </w:r>
      <w:r w:rsidR="001B3DE3">
        <w:t xml:space="preserve">  (</w:t>
      </w:r>
      <w:ins w:id="40" w:author="Negri, Jacquelyn Alexis" w:date="2014-05-21T11:58:00Z">
        <w:r w:rsidR="00771040">
          <w:t xml:space="preserve">this step </w:t>
        </w:r>
      </w:ins>
      <w:r w:rsidR="001B3DE3">
        <w:t>NOT NECESSARY ANYMORE)</w:t>
      </w:r>
      <w:r>
        <w:t>:</w:t>
      </w:r>
    </w:p>
    <w:p w:rsidR="00CA1539" w:rsidRDefault="00CA1539" w:rsidP="00CA1539">
      <w:pPr>
        <w:pStyle w:val="ListParagraph"/>
        <w:numPr>
          <w:ilvl w:val="3"/>
          <w:numId w:val="2"/>
        </w:numPr>
      </w:pPr>
      <w:r>
        <w:t>Data Management &gt; Projections and Transformations &gt; Raster &gt; Project Raster</w:t>
      </w:r>
    </w:p>
    <w:p w:rsidR="00CA1539" w:rsidRDefault="00CA1539" w:rsidP="00CA1539">
      <w:pPr>
        <w:pStyle w:val="ListParagraph"/>
        <w:numPr>
          <w:ilvl w:val="3"/>
          <w:numId w:val="2"/>
        </w:numPr>
      </w:pPr>
      <w:del w:id="41" w:author="Negri, Jacquelyn Alexis" w:date="2014-05-21T11:59:00Z">
        <w:r w:rsidDel="00C3674E">
          <w:delText>Select your input</w:delText>
        </w:r>
      </w:del>
      <w:ins w:id="42" w:author="Negri, Jacquelyn Alexis" w:date="2014-05-21T11:59:00Z">
        <w:r w:rsidR="00C3674E">
          <w:t>Input: Select</w:t>
        </w:r>
      </w:ins>
      <w:r>
        <w:t xml:space="preserve"> </w:t>
      </w:r>
      <w:ins w:id="43" w:author="Negri, Jacquelyn Alexis" w:date="2014-05-21T12:00:00Z">
        <w:r w:rsidR="00987BC5">
          <w:t xml:space="preserve">your </w:t>
        </w:r>
      </w:ins>
      <w:ins w:id="44" w:author="Negri, Jacquelyn Alexis" w:date="2014-05-21T11:58:00Z">
        <w:r w:rsidR="004A236D">
          <w:t>downloaded or converted severity</w:t>
        </w:r>
        <w:r w:rsidR="0033147B">
          <w:t xml:space="preserve"> raster (step #5c).</w:t>
        </w:r>
      </w:ins>
      <w:del w:id="45" w:author="Negri, Jacquelyn Alexis" w:date="2014-05-21T11:58:00Z">
        <w:r w:rsidDel="004A236D">
          <w:delText>DEM</w:delText>
        </w:r>
      </w:del>
    </w:p>
    <w:p w:rsidR="00CA1539" w:rsidRDefault="00987BC5" w:rsidP="00CA1539">
      <w:pPr>
        <w:pStyle w:val="ListParagraph"/>
        <w:numPr>
          <w:ilvl w:val="3"/>
          <w:numId w:val="2"/>
        </w:numPr>
      </w:pPr>
      <w:ins w:id="46" w:author="Negri, Jacquelyn Alexis" w:date="2014-05-21T12:01:00Z">
        <w:r>
          <w:t xml:space="preserve">Output Raster Dataset: </w:t>
        </w:r>
      </w:ins>
      <w:r w:rsidR="00CA1539">
        <w:t>Output the Raster into the File Geodatabase you created in Step #</w:t>
      </w:r>
      <w:ins w:id="47" w:author="Negri, Jacquelyn Alexis" w:date="2014-05-21T12:02:00Z">
        <w:r w:rsidR="00264883">
          <w:t>3</w:t>
        </w:r>
      </w:ins>
      <w:del w:id="48" w:author="Negri, Jacquelyn Alexis" w:date="2014-05-21T12:02:00Z">
        <w:r w:rsidR="00CA1539" w:rsidDel="00264883">
          <w:delText>2</w:delText>
        </w:r>
      </w:del>
      <w:r w:rsidR="00CA1539">
        <w:t xml:space="preserve"> as “</w:t>
      </w:r>
      <w:proofErr w:type="spellStart"/>
      <w:r w:rsidR="00CA1539">
        <w:t>xxx_sev</w:t>
      </w:r>
      <w:proofErr w:type="spellEnd"/>
      <w:r w:rsidR="00CA1539">
        <w:t>” where xxx represents the three letter abbreviation you decided upon in step #</w:t>
      </w:r>
      <w:ins w:id="49" w:author="Negri, Jacquelyn Alexis" w:date="2014-05-21T12:02:00Z">
        <w:r w:rsidR="00264883">
          <w:t>2</w:t>
        </w:r>
      </w:ins>
      <w:del w:id="50" w:author="Negri, Jacquelyn Alexis" w:date="2014-05-21T12:02:00Z">
        <w:r w:rsidR="00CA1539" w:rsidDel="00264883">
          <w:delText>1</w:delText>
        </w:r>
      </w:del>
      <w:r w:rsidR="00CA1539">
        <w:t>.</w:t>
      </w:r>
    </w:p>
    <w:p w:rsidR="00CA1539" w:rsidRDefault="00987BC5" w:rsidP="00CA1539">
      <w:pPr>
        <w:pStyle w:val="ListParagraph"/>
        <w:numPr>
          <w:ilvl w:val="3"/>
          <w:numId w:val="2"/>
        </w:numPr>
      </w:pPr>
      <w:ins w:id="51" w:author="Negri, Jacquelyn Alexis" w:date="2014-05-21T12:01:00Z">
        <w:r>
          <w:t xml:space="preserve">Output Coordinate System: </w:t>
        </w:r>
      </w:ins>
      <w:r w:rsidR="00CA1539">
        <w:t>Select the output projection of WGS84 Web Mercator</w:t>
      </w:r>
    </w:p>
    <w:p w:rsidR="00CA1539" w:rsidRDefault="00CA1539" w:rsidP="00CA1539">
      <w:pPr>
        <w:pStyle w:val="ListParagraph"/>
        <w:numPr>
          <w:ilvl w:val="4"/>
          <w:numId w:val="2"/>
        </w:numPr>
      </w:pPr>
      <w:r>
        <w:t>Projected &gt; World &gt; WGS 1984 Web Mercator, OK</w:t>
      </w:r>
    </w:p>
    <w:p w:rsidR="00CA1539" w:rsidRDefault="00CA1539" w:rsidP="00CA1539">
      <w:pPr>
        <w:pStyle w:val="ListParagraph"/>
        <w:numPr>
          <w:ilvl w:val="3"/>
          <w:numId w:val="2"/>
        </w:numPr>
      </w:pPr>
      <w:r>
        <w:t>Select “NEAREST” as your resampling technique</w:t>
      </w:r>
    </w:p>
    <w:p w:rsidR="00CA1539" w:rsidRDefault="00CA1539" w:rsidP="00CA1539">
      <w:pPr>
        <w:pStyle w:val="ListParagraph"/>
        <w:numPr>
          <w:ilvl w:val="3"/>
          <w:numId w:val="2"/>
        </w:numPr>
      </w:pPr>
      <w:r>
        <w:t>Specify “10” as your output cell size</w:t>
      </w:r>
      <w:ins w:id="52" w:author="Negri, Jacquelyn Alexis" w:date="2014-05-21T12:03:00Z">
        <w:r w:rsidR="0063015A">
          <w:t xml:space="preserve"> (in X &amp; Y boxes)</w:t>
        </w:r>
      </w:ins>
      <w:r>
        <w:t>.</w:t>
      </w:r>
    </w:p>
    <w:p w:rsidR="00CA1539" w:rsidRDefault="00CA1539" w:rsidP="00CA1539">
      <w:pPr>
        <w:pStyle w:val="ListParagraph"/>
        <w:numPr>
          <w:ilvl w:val="3"/>
          <w:numId w:val="2"/>
        </w:numPr>
      </w:pPr>
      <w:r>
        <w:t>Click on “Environments…”</w:t>
      </w:r>
    </w:p>
    <w:p w:rsidR="00CA1539" w:rsidRDefault="00CA1539" w:rsidP="00CA1539">
      <w:pPr>
        <w:pStyle w:val="ListParagraph"/>
        <w:numPr>
          <w:ilvl w:val="4"/>
          <w:numId w:val="2"/>
        </w:numPr>
      </w:pPr>
      <w:r>
        <w:t xml:space="preserve">Processing Extent &gt; Set your processing extent to your DEM created in Step </w:t>
      </w:r>
      <w:ins w:id="53" w:author="Negri, Jacquelyn Alexis" w:date="2014-05-21T12:03:00Z">
        <w:r w:rsidR="00075254">
          <w:t>4</w:t>
        </w:r>
      </w:ins>
      <w:del w:id="54" w:author="Negri, Jacquelyn Alexis" w:date="2014-05-21T12:03:00Z">
        <w:r w:rsidDel="00075254">
          <w:delText>3</w:delText>
        </w:r>
      </w:del>
      <w:r>
        <w:t>.</w:t>
      </w:r>
    </w:p>
    <w:p w:rsidR="00CA1539" w:rsidRDefault="00CA1539" w:rsidP="00CA1539">
      <w:pPr>
        <w:pStyle w:val="ListParagraph"/>
        <w:numPr>
          <w:ilvl w:val="4"/>
          <w:numId w:val="2"/>
        </w:numPr>
      </w:pPr>
      <w:r>
        <w:t xml:space="preserve">Raster Analysis &gt; Set your cell size to your DEM created in Step </w:t>
      </w:r>
      <w:ins w:id="55" w:author="Negri, Jacquelyn Alexis" w:date="2014-05-21T12:04:00Z">
        <w:r w:rsidR="00075254">
          <w:t>4</w:t>
        </w:r>
      </w:ins>
      <w:del w:id="56" w:author="Negri, Jacquelyn Alexis" w:date="2014-05-21T12:04:00Z">
        <w:r w:rsidDel="00075254">
          <w:delText>3</w:delText>
        </w:r>
      </w:del>
      <w:r>
        <w:t>.</w:t>
      </w:r>
    </w:p>
    <w:p w:rsidR="00CA1539" w:rsidRDefault="00CA1539" w:rsidP="00CA1539">
      <w:pPr>
        <w:pStyle w:val="ListParagraph"/>
        <w:numPr>
          <w:ilvl w:val="4"/>
          <w:numId w:val="2"/>
        </w:numPr>
      </w:pPr>
      <w:r>
        <w:t>OK</w:t>
      </w:r>
    </w:p>
    <w:p w:rsidR="00CA1539" w:rsidRDefault="00CA1539" w:rsidP="00CA1539">
      <w:pPr>
        <w:pStyle w:val="ListParagraph"/>
        <w:numPr>
          <w:ilvl w:val="3"/>
          <w:numId w:val="2"/>
        </w:numPr>
      </w:pPr>
      <w:r>
        <w:t>OK</w:t>
      </w:r>
    </w:p>
    <w:p w:rsidR="00CA1539" w:rsidRDefault="00CA1539" w:rsidP="00CA1539">
      <w:pPr>
        <w:pStyle w:val="ListParagraph"/>
        <w:numPr>
          <w:ilvl w:val="0"/>
          <w:numId w:val="2"/>
        </w:numPr>
      </w:pPr>
      <w:r>
        <w:t>Download Perimeter</w:t>
      </w:r>
      <w:r w:rsidR="001B3DE3">
        <w:t xml:space="preserve">, project to wgs84 web Mercator (NOT NECESSARY ANYMORE) </w:t>
      </w:r>
      <w:r>
        <w:t xml:space="preserve">, save as </w:t>
      </w:r>
      <w:proofErr w:type="spellStart"/>
      <w:r>
        <w:t>xxx_perim_feat</w:t>
      </w:r>
      <w:proofErr w:type="spellEnd"/>
      <w:r w:rsidRPr="006D1BE7">
        <w:t xml:space="preserve"> </w:t>
      </w:r>
      <w:r>
        <w:t xml:space="preserve">in </w:t>
      </w:r>
      <w:proofErr w:type="spellStart"/>
      <w:r>
        <w:t>xxx_df_input.gdb</w:t>
      </w:r>
      <w:proofErr w:type="spellEnd"/>
    </w:p>
    <w:p w:rsidR="00CA1539" w:rsidRPr="000B3EAA" w:rsidRDefault="00CA1539">
      <w:pPr>
        <w:pStyle w:val="ListParagraph"/>
        <w:numPr>
          <w:ilvl w:val="1"/>
          <w:numId w:val="2"/>
        </w:numPr>
        <w:spacing w:after="0"/>
        <w:rPr>
          <w:ins w:id="57" w:author="Negri, Jacquelyn Alexis" w:date="2014-05-21T12:05:00Z"/>
          <w:rStyle w:val="Hyperlink"/>
          <w:color w:val="auto"/>
          <w:u w:val="none"/>
          <w:rPrChange w:id="58" w:author="Negri, Jacquelyn Alexis" w:date="2014-05-21T12:05:00Z">
            <w:rPr>
              <w:ins w:id="59" w:author="Negri, Jacquelyn Alexis" w:date="2014-05-21T12:05:00Z"/>
              <w:rStyle w:val="Hyperlink"/>
            </w:rPr>
          </w:rPrChange>
        </w:rPr>
        <w:pPrChange w:id="60" w:author="Negri, Jacquelyn Alexis" w:date="2014-05-21T12:05:00Z">
          <w:pPr>
            <w:pStyle w:val="ListParagraph"/>
            <w:numPr>
              <w:ilvl w:val="1"/>
              <w:numId w:val="2"/>
            </w:numPr>
            <w:ind w:left="1440" w:hanging="360"/>
          </w:pPr>
        </w:pPrChange>
      </w:pPr>
      <w:r>
        <w:lastRenderedPageBreak/>
        <w:t xml:space="preserve">Download perimeter in </w:t>
      </w:r>
      <w:proofErr w:type="spellStart"/>
      <w:r>
        <w:t>shapefile</w:t>
      </w:r>
      <w:proofErr w:type="spellEnd"/>
      <w:r>
        <w:t xml:space="preserve"> format from </w:t>
      </w:r>
      <w:proofErr w:type="spellStart"/>
      <w:r>
        <w:t>geomac</w:t>
      </w:r>
      <w:proofErr w:type="spellEnd"/>
      <w:r>
        <w:t xml:space="preserve">: </w:t>
      </w:r>
      <w:r w:rsidR="006D1757">
        <w:fldChar w:fldCharType="begin"/>
      </w:r>
      <w:r w:rsidR="006D1757">
        <w:instrText xml:space="preserve"> HYPERLINK "http://www.geomac.gov/index.shtml" </w:instrText>
      </w:r>
      <w:r w:rsidR="006D1757">
        <w:fldChar w:fldCharType="separate"/>
      </w:r>
      <w:r w:rsidRPr="00F27E8B">
        <w:rPr>
          <w:rStyle w:val="Hyperlink"/>
        </w:rPr>
        <w:t>http://www.geomac.gov/index.shtml</w:t>
      </w:r>
      <w:r w:rsidR="006D1757">
        <w:rPr>
          <w:rStyle w:val="Hyperlink"/>
        </w:rPr>
        <w:fldChar w:fldCharType="end"/>
      </w:r>
    </w:p>
    <w:p w:rsidR="000B3EAA" w:rsidRDefault="000B3EAA">
      <w:pPr>
        <w:spacing w:after="0"/>
        <w:ind w:left="1080"/>
        <w:pPrChange w:id="61" w:author="Negri, Jacquelyn Alexis" w:date="2014-05-21T12:07:00Z">
          <w:pPr>
            <w:pStyle w:val="ListParagraph"/>
            <w:numPr>
              <w:ilvl w:val="1"/>
              <w:numId w:val="2"/>
            </w:numPr>
            <w:ind w:left="1440" w:hanging="360"/>
          </w:pPr>
        </w:pPrChange>
      </w:pPr>
      <w:ins w:id="62" w:author="Negri, Jacquelyn Alexis" w:date="2014-05-21T12:05:00Z">
        <w:r>
          <w:t>Services &amp; Data &gt; Download Perimeters &gt; Desired Year Fire Data &gt; State &gt; Fire Name &gt; download most recent .zip file.</w:t>
        </w:r>
      </w:ins>
    </w:p>
    <w:p w:rsidR="00CA1539" w:rsidRDefault="00CA1539" w:rsidP="00CA1539">
      <w:pPr>
        <w:pStyle w:val="ListParagraph"/>
        <w:numPr>
          <w:ilvl w:val="1"/>
          <w:numId w:val="2"/>
        </w:numPr>
      </w:pPr>
      <w:r>
        <w:t>Project to WGS84</w:t>
      </w:r>
      <w:r w:rsidR="001B3DE3">
        <w:t xml:space="preserve"> (</w:t>
      </w:r>
      <w:ins w:id="63" w:author="Negri, Jacquelyn Alexis" w:date="2014-05-21T12:07:00Z">
        <w:r w:rsidR="00012319">
          <w:t xml:space="preserve">this step </w:t>
        </w:r>
      </w:ins>
      <w:r w:rsidR="001B3DE3">
        <w:t>NOT NECESSARY ANYMORE)</w:t>
      </w:r>
      <w:r>
        <w:t xml:space="preserve"> and put output in file geodatabase:</w:t>
      </w:r>
    </w:p>
    <w:p w:rsidR="00CA1539" w:rsidRDefault="00CA1539" w:rsidP="00CA1539">
      <w:pPr>
        <w:pStyle w:val="ListParagraph"/>
        <w:numPr>
          <w:ilvl w:val="2"/>
          <w:numId w:val="2"/>
        </w:numPr>
      </w:pPr>
      <w:proofErr w:type="spellStart"/>
      <w:r>
        <w:t>Arctoolbox</w:t>
      </w:r>
      <w:proofErr w:type="spellEnd"/>
      <w:r>
        <w:t xml:space="preserve"> &gt; Data Management &gt; Projections and Transformations &gt; </w:t>
      </w:r>
      <w:del w:id="64" w:author="Negri, Jacquelyn Alexis" w:date="2014-05-21T12:07:00Z">
        <w:r w:rsidDel="00012319">
          <w:delText xml:space="preserve">Feature &gt; </w:delText>
        </w:r>
      </w:del>
      <w:r>
        <w:t>Project</w:t>
      </w:r>
    </w:p>
    <w:p w:rsidR="00CA1539" w:rsidRDefault="00CA1539" w:rsidP="00CA1539">
      <w:pPr>
        <w:pStyle w:val="ListParagraph"/>
        <w:numPr>
          <w:ilvl w:val="2"/>
          <w:numId w:val="2"/>
        </w:numPr>
      </w:pPr>
      <w:r>
        <w:t>Input: Select the downloaded perimeter</w:t>
      </w:r>
    </w:p>
    <w:p w:rsidR="00CA1539" w:rsidRDefault="00FC70FC" w:rsidP="00CA1539">
      <w:pPr>
        <w:pStyle w:val="ListParagraph"/>
        <w:numPr>
          <w:ilvl w:val="2"/>
          <w:numId w:val="2"/>
        </w:numPr>
        <w:rPr>
          <w:ins w:id="65" w:author="Negri, Jacquelyn Alexis" w:date="2014-05-21T12:07:00Z"/>
        </w:rPr>
      </w:pPr>
      <w:ins w:id="66" w:author="Negri, Jacquelyn Alexis" w:date="2014-05-21T12:18:00Z">
        <w:r>
          <w:t xml:space="preserve">Output </w:t>
        </w:r>
        <w:r w:rsidR="007B0D53">
          <w:t>Dataset</w:t>
        </w:r>
      </w:ins>
      <w:ins w:id="67" w:author="Negri, Jacquelyn Alexis" w:date="2014-05-21T12:20:00Z">
        <w:r>
          <w:t xml:space="preserve"> or Feature </w:t>
        </w:r>
        <w:proofErr w:type="spellStart"/>
        <w:r>
          <w:t>Class</w:t>
        </w:r>
      </w:ins>
      <w:proofErr w:type="gramStart"/>
      <w:ins w:id="68" w:author="Negri, Jacquelyn Alexis" w:date="2014-05-21T12:18:00Z">
        <w:r w:rsidR="007B0D53">
          <w:t>:</w:t>
        </w:r>
      </w:ins>
      <w:proofErr w:type="gramEnd"/>
      <w:del w:id="69" w:author="Negri, Jacquelyn Alexis" w:date="2014-05-21T12:18:00Z">
        <w:r w:rsidR="00CA1539" w:rsidDel="007B0D53">
          <w:delText xml:space="preserve">Output: </w:delText>
        </w:r>
      </w:del>
      <w:r w:rsidR="00CA1539">
        <w:t>Navigate</w:t>
      </w:r>
      <w:proofErr w:type="spellEnd"/>
      <w:r w:rsidR="00CA1539">
        <w:t xml:space="preserve"> to the file geodatabase created in step </w:t>
      </w:r>
      <w:ins w:id="70" w:author="Negri, Jacquelyn Alexis" w:date="2014-05-21T12:11:00Z">
        <w:r w:rsidR="00C82AB6">
          <w:t>3</w:t>
        </w:r>
      </w:ins>
      <w:del w:id="71" w:author="Negri, Jacquelyn Alexis" w:date="2014-05-21T12:11:00Z">
        <w:r w:rsidR="00CA1539" w:rsidDel="00C82AB6">
          <w:delText>1</w:delText>
        </w:r>
      </w:del>
      <w:r w:rsidR="00CA1539">
        <w:t>. Name the output “</w:t>
      </w:r>
      <w:proofErr w:type="spellStart"/>
      <w:r w:rsidR="00CA1539">
        <w:t>xxx_perim_feat</w:t>
      </w:r>
      <w:proofErr w:type="spellEnd"/>
      <w:r w:rsidR="00CA1539">
        <w:t>” where xxx represents the three letter abbreviation you decided upon in step #</w:t>
      </w:r>
      <w:ins w:id="72" w:author="Negri, Jacquelyn Alexis" w:date="2014-05-21T12:07:00Z">
        <w:r w:rsidR="00012319">
          <w:t>2</w:t>
        </w:r>
      </w:ins>
      <w:del w:id="73" w:author="Negri, Jacquelyn Alexis" w:date="2014-05-21T12:07:00Z">
        <w:r w:rsidR="00CA1539" w:rsidDel="00012319">
          <w:delText>1</w:delText>
        </w:r>
      </w:del>
      <w:r w:rsidR="00CA1539">
        <w:t>.</w:t>
      </w:r>
    </w:p>
    <w:p w:rsidR="00012319" w:rsidRDefault="00012319">
      <w:pPr>
        <w:pStyle w:val="ListParagraph"/>
        <w:numPr>
          <w:ilvl w:val="2"/>
          <w:numId w:val="2"/>
        </w:numPr>
        <w:spacing w:after="0"/>
        <w:rPr>
          <w:ins w:id="74" w:author="Negri, Jacquelyn Alexis" w:date="2014-05-21T12:07:00Z"/>
        </w:rPr>
        <w:pPrChange w:id="75" w:author="Negri, Jacquelyn Alexis" w:date="2014-05-21T12:08:00Z">
          <w:pPr>
            <w:pStyle w:val="ListParagraph"/>
            <w:numPr>
              <w:ilvl w:val="2"/>
              <w:numId w:val="2"/>
            </w:numPr>
            <w:ind w:left="2160" w:hanging="180"/>
          </w:pPr>
        </w:pPrChange>
      </w:pPr>
      <w:ins w:id="76" w:author="Negri, Jacquelyn Alexis" w:date="2014-05-21T12:07:00Z">
        <w:r>
          <w:t>Output Coordinate System: Select output projection of WGS84 Web Mercator</w:t>
        </w:r>
      </w:ins>
    </w:p>
    <w:p w:rsidR="00012319" w:rsidRDefault="00043EE5">
      <w:pPr>
        <w:spacing w:after="0"/>
        <w:ind w:left="1980" w:firstLine="180"/>
        <w:pPrChange w:id="77" w:author="Negri, Jacquelyn Alexis" w:date="2014-05-21T12:08:00Z">
          <w:pPr>
            <w:pStyle w:val="ListParagraph"/>
            <w:numPr>
              <w:ilvl w:val="2"/>
              <w:numId w:val="2"/>
            </w:numPr>
            <w:ind w:left="2160" w:hanging="180"/>
          </w:pPr>
        </w:pPrChange>
      </w:pPr>
      <w:ins w:id="78" w:author="Negri, Jacquelyn Alexis" w:date="2014-05-21T12:09:00Z">
        <w:r>
          <w:t>Projected &gt; World &gt; WGS 1984 Web Mercator, OK</w:t>
        </w:r>
      </w:ins>
    </w:p>
    <w:p w:rsidR="00CA1539" w:rsidRDefault="00CA1539" w:rsidP="00531DA5">
      <w:pPr>
        <w:pStyle w:val="ListParagraph"/>
        <w:numPr>
          <w:ilvl w:val="2"/>
          <w:numId w:val="2"/>
        </w:numPr>
      </w:pPr>
      <w:r>
        <w:t>OK</w:t>
      </w:r>
    </w:p>
    <w:p w:rsidR="00CA1539" w:rsidRPr="00B50518" w:rsidRDefault="00D47D61">
      <w:pPr>
        <w:rPr>
          <w:b/>
          <w:u w:val="single"/>
          <w:rPrChange w:id="79" w:author="Negri, Jacquelyn Alexis" w:date="2014-05-21T11:41:00Z">
            <w:rPr/>
          </w:rPrChange>
        </w:rPr>
      </w:pPr>
      <w:r w:rsidRPr="00B50518">
        <w:rPr>
          <w:b/>
          <w:u w:val="single"/>
          <w:rPrChange w:id="80" w:author="Negri, Jacquelyn Alexis" w:date="2014-05-21T11:41:00Z">
            <w:rPr/>
          </w:rPrChange>
        </w:rPr>
        <w:t>Script Preparation</w:t>
      </w:r>
      <w:r w:rsidR="004A2CC4">
        <w:rPr>
          <w:b/>
          <w:u w:val="single"/>
        </w:rPr>
        <w:t xml:space="preserve"> (be sure to use the most current version!)</w:t>
      </w:r>
    </w:p>
    <w:p w:rsidR="00D47D61" w:rsidRDefault="00D47D61" w:rsidP="00D47D61">
      <w:pPr>
        <w:pStyle w:val="ListParagraph"/>
        <w:numPr>
          <w:ilvl w:val="0"/>
          <w:numId w:val="7"/>
        </w:numPr>
      </w:pPr>
      <w:r>
        <w:t>Both Scripts:</w:t>
      </w:r>
    </w:p>
    <w:p w:rsidR="00D47D61" w:rsidRDefault="00D47D61" w:rsidP="00D47D61">
      <w:pPr>
        <w:pStyle w:val="ListParagraph"/>
        <w:numPr>
          <w:ilvl w:val="1"/>
          <w:numId w:val="7"/>
        </w:numPr>
      </w:pPr>
      <w:r>
        <w:t xml:space="preserve">Open both scripts using </w:t>
      </w:r>
      <w:proofErr w:type="spellStart"/>
      <w:r>
        <w:t>PyScripter</w:t>
      </w:r>
      <w:proofErr w:type="spellEnd"/>
      <w:r>
        <w:t>, IDLE, text pad, etc.</w:t>
      </w:r>
      <w:ins w:id="81" w:author="Negri, Jacquelyn Alexis" w:date="2014-05-21T12:11:00Z">
        <w:r w:rsidR="00AE1C74">
          <w:t xml:space="preserve"> Right click </w:t>
        </w:r>
        <w:bookmarkStart w:id="82" w:name="_GoBack"/>
        <w:bookmarkEnd w:id="82"/>
        <w:r w:rsidR="00AE1C74">
          <w:t>on script &gt; Edit with _____.</w:t>
        </w:r>
      </w:ins>
    </w:p>
    <w:p w:rsidR="00D47D61" w:rsidRPr="009970B7" w:rsidRDefault="00D47D61" w:rsidP="009970B7">
      <w:pPr>
        <w:pStyle w:val="ListParagraph"/>
        <w:numPr>
          <w:ilvl w:val="1"/>
          <w:numId w:val="7"/>
        </w:numPr>
        <w:rPr>
          <w:b/>
          <w:u w:val="single"/>
        </w:rPr>
      </w:pPr>
      <w:r>
        <w:t xml:space="preserve">Modify the </w:t>
      </w:r>
      <w:proofErr w:type="spellStart"/>
      <w:r>
        <w:t>fire_list</w:t>
      </w:r>
      <w:proofErr w:type="spellEnd"/>
      <w:r>
        <w:t xml:space="preserve"> variable so that it is the 2 or 3 letter abbreviation decided upon above</w:t>
      </w:r>
      <w:ins w:id="83" w:author="Negri, Jacquelyn Alexis" w:date="2014-05-21T12:13:00Z">
        <w:r w:rsidR="009C3D29">
          <w:t xml:space="preserve"> </w:t>
        </w:r>
        <w:r w:rsidR="009C3D29" w:rsidRPr="009970B7">
          <w:t xml:space="preserve">in </w:t>
        </w:r>
      </w:ins>
      <w:r w:rsidR="009970B7" w:rsidRPr="009970B7">
        <w:t>Pre-Script GIS Data Preparation S</w:t>
      </w:r>
      <w:ins w:id="84" w:author="Negri, Jacquelyn Alexis" w:date="2014-05-21T12:13:00Z">
        <w:r w:rsidR="009C3D29" w:rsidRPr="009970B7">
          <w:t>tep #2.</w:t>
        </w:r>
      </w:ins>
    </w:p>
    <w:p w:rsidR="00D47D61" w:rsidRDefault="00D47D61" w:rsidP="00D47D61">
      <w:pPr>
        <w:pStyle w:val="ListParagraph"/>
        <w:numPr>
          <w:ilvl w:val="1"/>
          <w:numId w:val="7"/>
        </w:numPr>
      </w:pPr>
      <w:r>
        <w:t xml:space="preserve">Modify the contributing area threshold, value is in # of </w:t>
      </w:r>
      <w:del w:id="85" w:author="Negri, Jacquelyn Alexis" w:date="2014-05-21T12:13:00Z">
        <w:r w:rsidDel="002C406A">
          <w:delText>pixels</w:delText>
        </w:r>
      </w:del>
      <w:ins w:id="86" w:author="Negri, Jacquelyn Alexis" w:date="2014-05-21T12:13:00Z">
        <w:r w:rsidR="002C406A">
          <w:t>km</w:t>
        </w:r>
        <w:r w:rsidR="002C406A">
          <w:rPr>
            <w:vertAlign w:val="superscript"/>
          </w:rPr>
          <w:t>2</w:t>
        </w:r>
      </w:ins>
      <w:r w:rsidR="003F54AF">
        <w:t xml:space="preserve"> (min 0.02, max 7.5).</w:t>
      </w:r>
    </w:p>
    <w:p w:rsidR="00D47D61" w:rsidRDefault="00D47D61" w:rsidP="00D47D61">
      <w:pPr>
        <w:pStyle w:val="ListParagraph"/>
        <w:numPr>
          <w:ilvl w:val="1"/>
          <w:numId w:val="7"/>
        </w:numPr>
      </w:pPr>
      <w:r>
        <w:t>Modify the State abbreviation</w:t>
      </w:r>
      <w:ins w:id="87" w:author="Negri, Jacquelyn Alexis" w:date="2014-05-21T12:14:00Z">
        <w:r w:rsidR="005E6102">
          <w:t>,</w:t>
        </w:r>
      </w:ins>
      <w:ins w:id="88" w:author="Negri, Jacquelyn Alexis" w:date="2014-05-21T12:13:00Z">
        <w:r w:rsidR="00BD1F7D">
          <w:t xml:space="preserve"> using capital letters.</w:t>
        </w:r>
      </w:ins>
    </w:p>
    <w:p w:rsidR="00911712" w:rsidRDefault="00520148" w:rsidP="00D47D61">
      <w:pPr>
        <w:pStyle w:val="ListParagraph"/>
        <w:numPr>
          <w:ilvl w:val="1"/>
          <w:numId w:val="7"/>
        </w:numPr>
      </w:pPr>
      <w:ins w:id="89" w:author="Negri, Jacquelyn Alexis" w:date="2014-05-21T15:17:00Z">
        <w:r>
          <w:t xml:space="preserve">Script step 2 only: </w:t>
        </w:r>
      </w:ins>
      <w:r w:rsidR="00911712">
        <w:t xml:space="preserve">Check the </w:t>
      </w:r>
      <w:proofErr w:type="spellStart"/>
      <w:r w:rsidR="00911712">
        <w:t>rain_avail</w:t>
      </w:r>
      <w:proofErr w:type="spellEnd"/>
      <w:r w:rsidR="00911712">
        <w:t xml:space="preserve"> variable.  1 = NOAA Estimates exist, 0 = rainfall constant needed (see below)</w:t>
      </w:r>
    </w:p>
    <w:p w:rsidR="00D47D61" w:rsidRDefault="00D47D61" w:rsidP="00D47D61">
      <w:pPr>
        <w:pStyle w:val="ListParagraph"/>
        <w:numPr>
          <w:ilvl w:val="0"/>
          <w:numId w:val="7"/>
        </w:numPr>
        <w:rPr>
          <w:ins w:id="90" w:author="Negri, Jacquelyn Alexis" w:date="2014-05-21T15:18:00Z"/>
        </w:rPr>
      </w:pPr>
      <w:r>
        <w:t>IMW Scripts:</w:t>
      </w:r>
    </w:p>
    <w:p w:rsidR="00F42E62" w:rsidRDefault="00F42E62" w:rsidP="00F42E62">
      <w:pPr>
        <w:pStyle w:val="ListParagraph"/>
        <w:numPr>
          <w:ilvl w:val="1"/>
          <w:numId w:val="7"/>
        </w:numPr>
      </w:pPr>
      <w:ins w:id="91" w:author="Negri, Jacquelyn Alexis" w:date="2014-05-21T15:18:00Z">
        <w:r>
          <w:t>If the fire is located in M</w:t>
        </w:r>
      </w:ins>
      <w:r w:rsidR="00636808">
        <w:t>T</w:t>
      </w:r>
      <w:ins w:id="92" w:author="Negri, Jacquelyn Alexis" w:date="2014-05-21T15:18:00Z">
        <w:r>
          <w:t>, WY</w:t>
        </w:r>
      </w:ins>
      <w:r w:rsidR="00636808">
        <w:t>,</w:t>
      </w:r>
      <w:ins w:id="93" w:author="Negri, Jacquelyn Alexis" w:date="2014-05-21T15:18:00Z">
        <w:r>
          <w:t xml:space="preserve"> ID</w:t>
        </w:r>
      </w:ins>
      <w:r w:rsidR="00636808">
        <w:t>, OR, or WA</w:t>
      </w:r>
      <w:ins w:id="94" w:author="Negri, Jacquelyn Alexis" w:date="2014-05-21T15:18:00Z">
        <w:r>
          <w:t xml:space="preserve"> you need to use constants for rainfall values as the NOAA Atlas 14 estimates do not exist for these states.</w:t>
        </w:r>
      </w:ins>
    </w:p>
    <w:p w:rsidR="00F42E62" w:rsidRDefault="00F42E62" w:rsidP="00F42E62">
      <w:pPr>
        <w:pStyle w:val="ListParagraph"/>
        <w:numPr>
          <w:ilvl w:val="1"/>
          <w:numId w:val="7"/>
        </w:numPr>
      </w:pPr>
      <w:ins w:id="95" w:author="Negri, Jacquelyn Alexis" w:date="2014-05-21T15:18:00Z">
        <w:r>
          <w:t xml:space="preserve">If you are in these states, set </w:t>
        </w:r>
        <w:proofErr w:type="spellStart"/>
        <w:r>
          <w:t>rain_avail</w:t>
        </w:r>
        <w:proofErr w:type="spellEnd"/>
        <w:r>
          <w:t xml:space="preserve"> = 0.  </w:t>
        </w:r>
      </w:ins>
    </w:p>
    <w:p w:rsidR="00F42E62" w:rsidRDefault="00F42E62" w:rsidP="00F42E62">
      <w:pPr>
        <w:pStyle w:val="ListParagraph"/>
        <w:numPr>
          <w:ilvl w:val="1"/>
          <w:numId w:val="7"/>
        </w:numPr>
      </w:pPr>
      <w:ins w:id="96" w:author="Negri, Jacquelyn Alexis" w:date="2014-05-21T15:18:00Z">
        <w:r>
          <w:t xml:space="preserve">Define your </w:t>
        </w:r>
        <w:proofErr w:type="spellStart"/>
        <w:r>
          <w:t>storm_freq_list</w:t>
        </w:r>
        <w:proofErr w:type="spellEnd"/>
        <w:r>
          <w:t xml:space="preserve"> </w:t>
        </w:r>
      </w:ins>
    </w:p>
    <w:p w:rsidR="00F42E62" w:rsidRDefault="00F42E62" w:rsidP="00F42E62">
      <w:pPr>
        <w:pStyle w:val="ListParagraph"/>
        <w:numPr>
          <w:ilvl w:val="1"/>
          <w:numId w:val="7"/>
        </w:numPr>
      </w:pPr>
      <w:ins w:id="97" w:author="Negri, Jacquelyn Alexis" w:date="2014-05-21T15:18:00Z">
        <w:r>
          <w:t>Define your probability and volume rainfall constants.</w:t>
        </w:r>
      </w:ins>
    </w:p>
    <w:p w:rsidR="00F42E62" w:rsidRDefault="00F42E62" w:rsidP="00EE7105">
      <w:pPr>
        <w:pStyle w:val="ListParagraph"/>
        <w:numPr>
          <w:ilvl w:val="0"/>
          <w:numId w:val="7"/>
        </w:numPr>
      </w:pPr>
      <w:ins w:id="98" w:author="Negri, Jacquelyn Alexis" w:date="2014-05-21T15:18:00Z">
        <w:r>
          <w:t>Save script edits.</w:t>
        </w:r>
      </w:ins>
    </w:p>
    <w:p w:rsidR="00531DA5" w:rsidRPr="00531DA5" w:rsidRDefault="00531DA5">
      <w:pPr>
        <w:rPr>
          <w:b/>
          <w:u w:val="single"/>
        </w:rPr>
      </w:pPr>
      <w:r w:rsidRPr="00531DA5">
        <w:rPr>
          <w:b/>
          <w:u w:val="single"/>
        </w:rPr>
        <w:t>Run Script Step 1</w:t>
      </w:r>
    </w:p>
    <w:p w:rsidR="00531DA5" w:rsidRDefault="00531DA5">
      <w:r>
        <w:t xml:space="preserve">There are many was to do this.  I use </w:t>
      </w:r>
      <w:proofErr w:type="spellStart"/>
      <w:r>
        <w:t>PyScripter</w:t>
      </w:r>
      <w:proofErr w:type="spellEnd"/>
      <w:r>
        <w:t>, but you can also run from IDLE or from Windows Command line.</w:t>
      </w:r>
      <w:ins w:id="99" w:author="Negri, Jacquelyn Alexis" w:date="2014-05-21T12:16:00Z">
        <w:r w:rsidR="00F03169">
          <w:t xml:space="preserve">  ArcGIS must </w:t>
        </w:r>
        <w:r w:rsidR="00F1012F">
          <w:t>be closed before the script is run.</w:t>
        </w:r>
      </w:ins>
    </w:p>
    <w:p w:rsidR="00531DA5" w:rsidRDefault="00531DA5" w:rsidP="00531DA5">
      <w:pPr>
        <w:pStyle w:val="ListParagraph"/>
        <w:numPr>
          <w:ilvl w:val="0"/>
          <w:numId w:val="4"/>
        </w:numPr>
      </w:pPr>
      <w:r>
        <w:t>Ensure that you have the required input data in the xxx_</w:t>
      </w:r>
      <w:proofErr w:type="spellStart"/>
      <w:r>
        <w:t>df</w:t>
      </w:r>
      <w:proofErr w:type="spellEnd"/>
      <w:r w:rsidR="00A83706">
        <w:softHyphen/>
      </w:r>
      <w:r w:rsidR="00A83706">
        <w:softHyphen/>
      </w:r>
      <w:r w:rsidR="00A83706">
        <w:softHyphen/>
      </w:r>
      <w:r w:rsidR="00A83706">
        <w:softHyphen/>
        <w:t>_</w:t>
      </w:r>
      <w:proofErr w:type="spellStart"/>
      <w:r>
        <w:t>input.gdb</w:t>
      </w:r>
      <w:proofErr w:type="spellEnd"/>
      <w:r>
        <w:t>:</w:t>
      </w:r>
    </w:p>
    <w:p w:rsidR="00531DA5" w:rsidRDefault="00531DA5" w:rsidP="00531DA5">
      <w:pPr>
        <w:pStyle w:val="ListParagraph"/>
        <w:numPr>
          <w:ilvl w:val="1"/>
          <w:numId w:val="4"/>
        </w:numPr>
      </w:pPr>
      <w:r>
        <w:t xml:space="preserve">DEM as </w:t>
      </w:r>
      <w:proofErr w:type="spellStart"/>
      <w:r>
        <w:t>xxx_dem</w:t>
      </w:r>
      <w:proofErr w:type="spellEnd"/>
      <w:r>
        <w:t xml:space="preserve"> in WGS84 Web Mercator (Raster)</w:t>
      </w:r>
    </w:p>
    <w:p w:rsidR="00531DA5" w:rsidRDefault="00531DA5" w:rsidP="00531DA5">
      <w:pPr>
        <w:pStyle w:val="ListParagraph"/>
        <w:numPr>
          <w:ilvl w:val="1"/>
          <w:numId w:val="4"/>
        </w:numPr>
      </w:pPr>
      <w:r>
        <w:t xml:space="preserve">Classified Burn Severity as </w:t>
      </w:r>
      <w:proofErr w:type="spellStart"/>
      <w:r>
        <w:t>xxx_sev</w:t>
      </w:r>
      <w:proofErr w:type="spellEnd"/>
      <w:r>
        <w:t xml:space="preserve"> in WGS84 Web Mercator at same resolution and extent as DEM (Raster)</w:t>
      </w:r>
    </w:p>
    <w:p w:rsidR="00531DA5" w:rsidRDefault="00531DA5" w:rsidP="00531DA5">
      <w:pPr>
        <w:pStyle w:val="ListParagraph"/>
        <w:numPr>
          <w:ilvl w:val="1"/>
          <w:numId w:val="4"/>
        </w:numPr>
      </w:pPr>
      <w:r>
        <w:lastRenderedPageBreak/>
        <w:t>Perimeter</w:t>
      </w:r>
      <w:r w:rsidR="00A60C4E">
        <w:t xml:space="preserve"> </w:t>
      </w:r>
      <w:r>
        <w:t xml:space="preserve">as </w:t>
      </w:r>
      <w:proofErr w:type="spellStart"/>
      <w:r>
        <w:t>xxx_perim_feat</w:t>
      </w:r>
      <w:proofErr w:type="spellEnd"/>
      <w:r>
        <w:t xml:space="preserve"> in WGS84 Web Mercator</w:t>
      </w:r>
    </w:p>
    <w:p w:rsidR="00531DA5" w:rsidRDefault="00531DA5" w:rsidP="001F5096">
      <w:pPr>
        <w:pStyle w:val="ListParagraph"/>
        <w:numPr>
          <w:ilvl w:val="0"/>
          <w:numId w:val="4"/>
        </w:numPr>
        <w:rPr>
          <w:ins w:id="100" w:author="Negri, Jacquelyn Alexis" w:date="2014-05-21T12:14:00Z"/>
        </w:rPr>
      </w:pPr>
      <w:r>
        <w:t>Ensure that you have the required scripts in your working directory.</w:t>
      </w:r>
    </w:p>
    <w:p w:rsidR="00493ED4" w:rsidRDefault="00493ED4" w:rsidP="001F5096">
      <w:pPr>
        <w:pStyle w:val="ListParagraph"/>
        <w:numPr>
          <w:ilvl w:val="0"/>
          <w:numId w:val="4"/>
        </w:numPr>
      </w:pPr>
      <w:ins w:id="101" w:author="Negri, Jacquelyn Alexis" w:date="2014-05-21T12:14:00Z">
        <w:r>
          <w:t>Run &gt; Run Module</w:t>
        </w:r>
      </w:ins>
    </w:p>
    <w:p w:rsidR="00D9256C" w:rsidRDefault="00D9256C">
      <w:pPr>
        <w:rPr>
          <w:b/>
          <w:u w:val="single"/>
        </w:rPr>
      </w:pPr>
      <w:r w:rsidRPr="00531DA5">
        <w:rPr>
          <w:b/>
          <w:u w:val="single"/>
        </w:rPr>
        <w:t>Pour Point</w:t>
      </w:r>
      <w:r w:rsidR="001F5096">
        <w:rPr>
          <w:b/>
          <w:u w:val="single"/>
        </w:rPr>
        <w:t xml:space="preserve"> Calculation</w:t>
      </w:r>
      <w:r w:rsidRPr="00531DA5">
        <w:rPr>
          <w:b/>
          <w:u w:val="single"/>
        </w:rPr>
        <w:t>:</w:t>
      </w:r>
    </w:p>
    <w:p w:rsidR="001F5096" w:rsidRPr="001F5096" w:rsidRDefault="001F5096">
      <w:r>
        <w:t>Instead of creating pour points, the user specifies the stream network that should be modeled.  Most of the work is done in step 1, but the user needs to verify/edit the modeled stream network using the following steps.</w:t>
      </w:r>
    </w:p>
    <w:p w:rsidR="00D9256C" w:rsidRDefault="00D9256C" w:rsidP="00D9256C">
      <w:pPr>
        <w:pStyle w:val="ListParagraph"/>
        <w:numPr>
          <w:ilvl w:val="0"/>
          <w:numId w:val="1"/>
        </w:numPr>
      </w:pPr>
      <w:r>
        <w:t xml:space="preserve">Open </w:t>
      </w:r>
      <w:proofErr w:type="spellStart"/>
      <w:r>
        <w:t>ArcMap</w:t>
      </w:r>
      <w:proofErr w:type="spellEnd"/>
    </w:p>
    <w:p w:rsidR="00D9256C" w:rsidRDefault="00D9256C" w:rsidP="00D9256C">
      <w:pPr>
        <w:pStyle w:val="ListParagraph"/>
        <w:numPr>
          <w:ilvl w:val="0"/>
          <w:numId w:val="1"/>
        </w:numPr>
      </w:pPr>
      <w:r>
        <w:t>Add the following layers to your map (located in “</w:t>
      </w:r>
      <w:proofErr w:type="spellStart"/>
      <w:r>
        <w:t>xxx_df_input.gdb</w:t>
      </w:r>
      <w:proofErr w:type="spellEnd"/>
      <w:r>
        <w:t>”:</w:t>
      </w:r>
    </w:p>
    <w:p w:rsidR="00D9256C" w:rsidRDefault="00D9256C" w:rsidP="00D9256C">
      <w:pPr>
        <w:pStyle w:val="ListParagraph"/>
        <w:numPr>
          <w:ilvl w:val="1"/>
          <w:numId w:val="1"/>
        </w:numPr>
      </w:pPr>
      <w:proofErr w:type="spellStart"/>
      <w:r>
        <w:t>Xxx_debrisbasins_feat</w:t>
      </w:r>
      <w:proofErr w:type="spellEnd"/>
      <w:r>
        <w:t xml:space="preserve"> (if it exists)</w:t>
      </w:r>
    </w:p>
    <w:p w:rsidR="00D9256C" w:rsidRDefault="00D9256C" w:rsidP="00D9256C">
      <w:pPr>
        <w:pStyle w:val="ListParagraph"/>
        <w:numPr>
          <w:ilvl w:val="1"/>
          <w:numId w:val="1"/>
        </w:numPr>
      </w:pPr>
      <w:r>
        <w:t>Xxx_step1_strm_feat</w:t>
      </w:r>
    </w:p>
    <w:p w:rsidR="00D9256C" w:rsidRDefault="00D9256C" w:rsidP="00D9256C">
      <w:pPr>
        <w:pStyle w:val="ListParagraph"/>
        <w:numPr>
          <w:ilvl w:val="1"/>
          <w:numId w:val="1"/>
        </w:numPr>
      </w:pPr>
      <w:proofErr w:type="spellStart"/>
      <w:r>
        <w:t>Xxx_perim_feat</w:t>
      </w:r>
      <w:proofErr w:type="spellEnd"/>
    </w:p>
    <w:p w:rsidR="00D9256C" w:rsidRDefault="00D9256C" w:rsidP="00D9256C">
      <w:pPr>
        <w:pStyle w:val="ListParagraph"/>
        <w:numPr>
          <w:ilvl w:val="1"/>
          <w:numId w:val="1"/>
        </w:numPr>
      </w:pPr>
      <w:proofErr w:type="spellStart"/>
      <w:r>
        <w:t>Xxx_shd_feat</w:t>
      </w:r>
      <w:proofErr w:type="spellEnd"/>
    </w:p>
    <w:p w:rsidR="00D9256C" w:rsidRDefault="00D9256C" w:rsidP="00D9256C">
      <w:pPr>
        <w:pStyle w:val="ListParagraph"/>
        <w:numPr>
          <w:ilvl w:val="1"/>
          <w:numId w:val="1"/>
        </w:numPr>
      </w:pPr>
      <w:r>
        <w:t xml:space="preserve">Any other </w:t>
      </w:r>
      <w:proofErr w:type="spellStart"/>
      <w:r>
        <w:t>basemap</w:t>
      </w:r>
      <w:proofErr w:type="spellEnd"/>
      <w:r>
        <w:t xml:space="preserve"> that is appropriate (topo, streets, </w:t>
      </w:r>
      <w:proofErr w:type="spellStart"/>
      <w:r>
        <w:t>etc</w:t>
      </w:r>
      <w:proofErr w:type="spellEnd"/>
      <w:r>
        <w:t>)</w:t>
      </w:r>
    </w:p>
    <w:p w:rsidR="00D9256C" w:rsidRDefault="00D9256C" w:rsidP="00D9256C">
      <w:pPr>
        <w:pStyle w:val="ListParagraph"/>
        <w:numPr>
          <w:ilvl w:val="1"/>
          <w:numId w:val="1"/>
        </w:numPr>
      </w:pPr>
      <w:r>
        <w:t>NOTE: DO NOT EDIT xxx_step1_strm_feat</w:t>
      </w:r>
      <w:r w:rsidR="00CB58F2">
        <w:t>_</w:t>
      </w:r>
      <w:ins w:id="102" w:author="Negri, Jacquelyn Alexis" w:date="2014-05-21T15:19:00Z">
        <w:r w:rsidR="00C47081">
          <w:t>PREEDIT</w:t>
        </w:r>
      </w:ins>
      <w:r w:rsidR="00CB58F2">
        <w:t>COPY</w:t>
      </w:r>
      <w:r>
        <w:t>.  THIS IS A BACKUP IN CASE YOU SCREW UP!!!</w:t>
      </w:r>
    </w:p>
    <w:p w:rsidR="00D9256C" w:rsidRDefault="00D9256C" w:rsidP="00D9256C">
      <w:pPr>
        <w:pStyle w:val="ListParagraph"/>
        <w:numPr>
          <w:ilvl w:val="0"/>
          <w:numId w:val="1"/>
        </w:numPr>
        <w:rPr>
          <w:ins w:id="103" w:author="Negri, Jacquelyn Alexis" w:date="2014-05-21T15:21:00Z"/>
        </w:rPr>
      </w:pPr>
      <w:r>
        <w:t>Display Classified xxx_step1_strm_feat using the “</w:t>
      </w:r>
      <w:proofErr w:type="spellStart"/>
      <w:r>
        <w:t>ModelCl</w:t>
      </w:r>
      <w:r w:rsidR="001F5096">
        <w:t>ass</w:t>
      </w:r>
      <w:proofErr w:type="spellEnd"/>
      <w:r>
        <w:t>” field where 1 = modeled, 0 = not modeled (you will be manually changing these where necessary).</w:t>
      </w:r>
    </w:p>
    <w:p w:rsidR="007B7643" w:rsidRDefault="002E5A4D">
      <w:pPr>
        <w:pStyle w:val="ListParagraph"/>
        <w:numPr>
          <w:ilvl w:val="0"/>
          <w:numId w:val="8"/>
        </w:numPr>
        <w:pPrChange w:id="104" w:author="Negri, Jacquelyn Alexis" w:date="2014-05-21T15:23:00Z">
          <w:pPr>
            <w:pStyle w:val="ListParagraph"/>
            <w:numPr>
              <w:numId w:val="1"/>
            </w:numPr>
            <w:ind w:hanging="360"/>
          </w:pPr>
        </w:pPrChange>
      </w:pPr>
      <w:proofErr w:type="spellStart"/>
      <w:ins w:id="105" w:author="Negri, Jacquelyn Alexis" w:date="2014-05-21T15:21:00Z">
        <w:r>
          <w:t>Rt</w:t>
        </w:r>
        <w:proofErr w:type="spellEnd"/>
        <w:r>
          <w:t xml:space="preserve"> click layer in TOC &gt; Properties &gt; </w:t>
        </w:r>
        <w:proofErr w:type="spellStart"/>
        <w:r>
          <w:t>Symbology</w:t>
        </w:r>
        <w:proofErr w:type="spellEnd"/>
        <w:r>
          <w:t xml:space="preserve"> &gt; Show:</w:t>
        </w:r>
      </w:ins>
      <w:ins w:id="106" w:author="Negri, Jacquelyn Alexis" w:date="2014-05-21T15:22:00Z">
        <w:r>
          <w:t xml:space="preserve"> </w:t>
        </w:r>
      </w:ins>
      <w:ins w:id="107" w:author="Negri, Jacquelyn Alexis" w:date="2014-05-21T15:21:00Z">
        <w:r>
          <w:t xml:space="preserve">Categories &gt; </w:t>
        </w:r>
      </w:ins>
      <w:ins w:id="108" w:author="Negri, Jacquelyn Alexis" w:date="2014-05-21T15:22:00Z">
        <w:r w:rsidR="00A942B4">
          <w:t>Value Field: drop down to</w:t>
        </w:r>
        <w:r>
          <w:t xml:space="preserve"> </w:t>
        </w:r>
        <w:proofErr w:type="spellStart"/>
        <w:r>
          <w:t>ModelClass</w:t>
        </w:r>
        <w:proofErr w:type="spellEnd"/>
        <w:r>
          <w:t xml:space="preserve"> &gt; Add All Values, OK</w:t>
        </w:r>
      </w:ins>
    </w:p>
    <w:p w:rsidR="00D9256C" w:rsidRDefault="00D9256C" w:rsidP="00D9256C">
      <w:pPr>
        <w:pStyle w:val="ListParagraph"/>
        <w:numPr>
          <w:ilvl w:val="0"/>
          <w:numId w:val="1"/>
        </w:numPr>
      </w:pPr>
      <w:r>
        <w:t>Start Editing Session</w:t>
      </w:r>
    </w:p>
    <w:p w:rsidR="00CA1539" w:rsidRDefault="00CA1539" w:rsidP="00CA1539">
      <w:pPr>
        <w:pStyle w:val="ListParagraph"/>
        <w:numPr>
          <w:ilvl w:val="1"/>
          <w:numId w:val="1"/>
        </w:numPr>
      </w:pPr>
      <w:r>
        <w:t>Make sure that the editing toolbar is active:</w:t>
      </w:r>
    </w:p>
    <w:p w:rsidR="00CA1539" w:rsidRDefault="00CA1539" w:rsidP="00CA1539">
      <w:pPr>
        <w:pStyle w:val="ListParagraph"/>
        <w:numPr>
          <w:ilvl w:val="2"/>
          <w:numId w:val="1"/>
        </w:numPr>
      </w:pPr>
      <w:r>
        <w:t>Customize &gt; Toolbars &gt; Editor should be checked</w:t>
      </w:r>
    </w:p>
    <w:p w:rsidR="00D9256C" w:rsidRDefault="00D9256C" w:rsidP="00D9256C">
      <w:pPr>
        <w:pStyle w:val="ListParagraph"/>
        <w:numPr>
          <w:ilvl w:val="0"/>
          <w:numId w:val="1"/>
        </w:numPr>
      </w:pPr>
      <w:r>
        <w:t>Begin editing xxx_step1_strm_feat where appropriate:</w:t>
      </w:r>
    </w:p>
    <w:p w:rsidR="00D9256C" w:rsidRDefault="00D9256C" w:rsidP="00D9256C">
      <w:pPr>
        <w:pStyle w:val="ListParagraph"/>
        <w:numPr>
          <w:ilvl w:val="1"/>
          <w:numId w:val="1"/>
        </w:numPr>
      </w:pPr>
      <w:r>
        <w:t>Edit segments that should be / should not be modeled:</w:t>
      </w:r>
    </w:p>
    <w:p w:rsidR="00D9256C" w:rsidRDefault="00D9256C" w:rsidP="00D9256C">
      <w:pPr>
        <w:pStyle w:val="ListParagraph"/>
        <w:numPr>
          <w:ilvl w:val="2"/>
          <w:numId w:val="1"/>
        </w:numPr>
      </w:pPr>
      <w:r>
        <w:t>Make xxx_step1_strm_feat the only selectable layer</w:t>
      </w:r>
    </w:p>
    <w:p w:rsidR="00D74F09" w:rsidRDefault="00D9256C" w:rsidP="00BC1B05">
      <w:pPr>
        <w:pStyle w:val="ListParagraph"/>
        <w:numPr>
          <w:ilvl w:val="3"/>
          <w:numId w:val="1"/>
        </w:numPr>
      </w:pPr>
      <w:proofErr w:type="spellStart"/>
      <w:r>
        <w:t>Rt</w:t>
      </w:r>
      <w:proofErr w:type="spellEnd"/>
      <w:r>
        <w:t xml:space="preserve"> click</w:t>
      </w:r>
      <w:r w:rsidR="00CA1539">
        <w:t xml:space="preserve"> layer in TOC</w:t>
      </w:r>
      <w:r>
        <w:t xml:space="preserve"> &gt; Selection &gt; Make this the only selectable layer</w:t>
      </w:r>
    </w:p>
    <w:p w:rsidR="00D74F09" w:rsidRDefault="00D74F09" w:rsidP="00D9256C">
      <w:pPr>
        <w:pStyle w:val="ListParagraph"/>
        <w:numPr>
          <w:ilvl w:val="2"/>
          <w:numId w:val="1"/>
        </w:numPr>
        <w:rPr>
          <w:ins w:id="109" w:author="Negri, Jacquelyn Alexis" w:date="2014-05-21T15:30:00Z"/>
        </w:rPr>
      </w:pPr>
      <w:ins w:id="110" w:author="Negri, Jacquelyn Alexis" w:date="2014-05-21T15:26:00Z">
        <w:r>
          <w:t>Use “Select Features” button (map with arrow) to select stream segments</w:t>
        </w:r>
      </w:ins>
      <w:r w:rsidR="00C833FD">
        <w:t xml:space="preserve"> (“shift” allows multiple streams to be selected).</w:t>
      </w:r>
    </w:p>
    <w:p w:rsidR="00D74F09" w:rsidRDefault="00D16B3B" w:rsidP="00576CEC">
      <w:pPr>
        <w:pStyle w:val="ListParagraph"/>
        <w:numPr>
          <w:ilvl w:val="2"/>
          <w:numId w:val="1"/>
        </w:numPr>
        <w:rPr>
          <w:ins w:id="111" w:author="Negri, Jacquelyn Alexis" w:date="2014-05-21T15:26:00Z"/>
        </w:rPr>
      </w:pPr>
      <w:proofErr w:type="spellStart"/>
      <w:ins w:id="112" w:author="Negri, Jacquelyn Alexis" w:date="2014-05-21T15:27:00Z">
        <w:r>
          <w:t>Rt</w:t>
        </w:r>
        <w:proofErr w:type="spellEnd"/>
        <w:r>
          <w:t xml:space="preserve"> click layer in TOC &gt; Open Attribute Table &gt; Show Selected Records button (at bottom) &gt; </w:t>
        </w:r>
        <w:proofErr w:type="spellStart"/>
        <w:r>
          <w:t>Rt</w:t>
        </w:r>
        <w:proofErr w:type="spellEnd"/>
        <w:r>
          <w:t xml:space="preserve"> click </w:t>
        </w:r>
        <w:proofErr w:type="spellStart"/>
        <w:r>
          <w:t>ModelClass</w:t>
        </w:r>
        <w:proofErr w:type="spellEnd"/>
        <w:r>
          <w:t xml:space="preserve"> column &gt; Field Calculator:</w:t>
        </w:r>
      </w:ins>
    </w:p>
    <w:p w:rsidR="00D9256C" w:rsidRDefault="00D9256C">
      <w:pPr>
        <w:pStyle w:val="ListParagraph"/>
        <w:numPr>
          <w:ilvl w:val="0"/>
          <w:numId w:val="9"/>
        </w:numPr>
        <w:ind w:left="2880"/>
        <w:rPr>
          <w:ins w:id="113" w:author="Negri, Jacquelyn Alexis" w:date="2014-05-21T15:28:00Z"/>
        </w:rPr>
        <w:pPrChange w:id="114" w:author="Negri, Jacquelyn Alexis" w:date="2014-05-21T15:32:00Z">
          <w:pPr>
            <w:pStyle w:val="ListParagraph"/>
            <w:numPr>
              <w:ilvl w:val="2"/>
              <w:numId w:val="1"/>
            </w:numPr>
            <w:ind w:left="2160" w:hanging="180"/>
          </w:pPr>
        </w:pPrChange>
      </w:pPr>
      <w:r>
        <w:t xml:space="preserve">Change the </w:t>
      </w:r>
      <w:proofErr w:type="spellStart"/>
      <w:r>
        <w:t>ModelCl</w:t>
      </w:r>
      <w:r w:rsidR="00CA1539">
        <w:t>ass</w:t>
      </w:r>
      <w:proofErr w:type="spellEnd"/>
      <w:r>
        <w:t xml:space="preserve"> field to “1” if stream segment should be modeled.</w:t>
      </w:r>
    </w:p>
    <w:p w:rsidR="00D16B3B" w:rsidRDefault="00D16B3B">
      <w:pPr>
        <w:pStyle w:val="ListParagraph"/>
        <w:numPr>
          <w:ilvl w:val="0"/>
          <w:numId w:val="9"/>
        </w:numPr>
        <w:ind w:left="2880"/>
        <w:pPrChange w:id="115" w:author="Negri, Jacquelyn Alexis" w:date="2014-05-21T15:32:00Z">
          <w:pPr>
            <w:pStyle w:val="ListParagraph"/>
            <w:numPr>
              <w:ilvl w:val="2"/>
              <w:numId w:val="1"/>
            </w:numPr>
            <w:ind w:left="2160" w:hanging="180"/>
          </w:pPr>
        </w:pPrChange>
      </w:pPr>
      <w:ins w:id="116" w:author="Negri, Jacquelyn Alexis" w:date="2014-05-21T15:29:00Z">
        <w:r>
          <w:t xml:space="preserve">Change the </w:t>
        </w:r>
        <w:proofErr w:type="spellStart"/>
        <w:r>
          <w:t>ModelClass</w:t>
        </w:r>
        <w:proofErr w:type="spellEnd"/>
        <w:r>
          <w:t xml:space="preserve"> field to “0” if stream segment should not be modeled.</w:t>
        </w:r>
      </w:ins>
    </w:p>
    <w:p w:rsidR="00D9256C" w:rsidDel="00D16B3B" w:rsidRDefault="00D9256C">
      <w:pPr>
        <w:ind w:left="3240"/>
        <w:rPr>
          <w:del w:id="117" w:author="Negri, Jacquelyn Alexis" w:date="2014-05-21T15:29:00Z"/>
        </w:rPr>
        <w:pPrChange w:id="118" w:author="Negri, Jacquelyn Alexis" w:date="2014-05-21T15:28:00Z">
          <w:pPr>
            <w:pStyle w:val="ListParagraph"/>
            <w:numPr>
              <w:ilvl w:val="2"/>
              <w:numId w:val="1"/>
            </w:numPr>
            <w:ind w:left="2160" w:hanging="180"/>
          </w:pPr>
        </w:pPrChange>
      </w:pPr>
      <w:del w:id="119" w:author="Negri, Jacquelyn Alexis" w:date="2014-05-21T15:29:00Z">
        <w:r w:rsidDel="00D16B3B">
          <w:delText>Change the ModelCl</w:delText>
        </w:r>
        <w:r w:rsidR="00CA1539" w:rsidDel="00D16B3B">
          <w:delText>ass</w:delText>
        </w:r>
        <w:r w:rsidDel="00D16B3B">
          <w:delText xml:space="preserve"> field to “0” if stream segment should be modeled.</w:delText>
        </w:r>
      </w:del>
    </w:p>
    <w:p w:rsidR="00D9256C" w:rsidRDefault="00D9256C" w:rsidP="00D9256C">
      <w:pPr>
        <w:pStyle w:val="ListParagraph"/>
        <w:numPr>
          <w:ilvl w:val="2"/>
          <w:numId w:val="1"/>
        </w:numPr>
      </w:pPr>
      <w:r>
        <w:t>Split stream segment</w:t>
      </w:r>
      <w:r w:rsidR="00E61C22">
        <w:t xml:space="preserve"> using Editor: Split Tool</w:t>
      </w:r>
      <w:r>
        <w:t xml:space="preserve"> if necessary, be sure to change the split segment that should be modeled to </w:t>
      </w:r>
      <w:proofErr w:type="spellStart"/>
      <w:r>
        <w:t>ModelCl</w:t>
      </w:r>
      <w:r w:rsidR="00CA1539">
        <w:t>ass</w:t>
      </w:r>
      <w:proofErr w:type="spellEnd"/>
      <w:r>
        <w:t>== 1</w:t>
      </w:r>
      <w:r w:rsidR="00CA1539">
        <w:t xml:space="preserve">, or those not to be modeled to </w:t>
      </w:r>
      <w:proofErr w:type="spellStart"/>
      <w:r w:rsidR="00CA1539">
        <w:t>ModelClass</w:t>
      </w:r>
      <w:proofErr w:type="spellEnd"/>
      <w:r w:rsidR="00CA1539">
        <w:t xml:space="preserve"> == 0</w:t>
      </w:r>
      <w:r>
        <w:t>.</w:t>
      </w:r>
    </w:p>
    <w:p w:rsidR="00D9256C" w:rsidRDefault="00D9256C" w:rsidP="00D9256C">
      <w:pPr>
        <w:pStyle w:val="ListParagraph"/>
        <w:numPr>
          <w:ilvl w:val="2"/>
          <w:numId w:val="1"/>
        </w:numPr>
      </w:pPr>
      <w:r>
        <w:t>Once finished, save edits.</w:t>
      </w:r>
    </w:p>
    <w:p w:rsidR="00CA1539" w:rsidRDefault="00CA1539" w:rsidP="00D9256C">
      <w:pPr>
        <w:pStyle w:val="ListParagraph"/>
        <w:numPr>
          <w:ilvl w:val="2"/>
          <w:numId w:val="1"/>
        </w:numPr>
      </w:pPr>
      <w:r>
        <w:t xml:space="preserve">Stop editing, exit </w:t>
      </w:r>
      <w:proofErr w:type="spellStart"/>
      <w:r>
        <w:t>ArcMap</w:t>
      </w:r>
      <w:proofErr w:type="spellEnd"/>
    </w:p>
    <w:p w:rsidR="004A4675" w:rsidRDefault="004A4675" w:rsidP="004A4675">
      <w:pPr>
        <w:pStyle w:val="ListParagraph"/>
        <w:numPr>
          <w:ilvl w:val="0"/>
          <w:numId w:val="1"/>
        </w:numPr>
      </w:pPr>
      <w:r>
        <w:lastRenderedPageBreak/>
        <w:t xml:space="preserve">You can now exit </w:t>
      </w:r>
      <w:proofErr w:type="spellStart"/>
      <w:r>
        <w:t>ArcMap</w:t>
      </w:r>
      <w:proofErr w:type="spellEnd"/>
      <w:r>
        <w:t xml:space="preserve"> and run the Step 2 python script.</w:t>
      </w:r>
    </w:p>
    <w:p w:rsidR="00145232" w:rsidRDefault="00145232" w:rsidP="00C7582A">
      <w:pPr>
        <w:rPr>
          <w:b/>
          <w:u w:val="single"/>
        </w:rPr>
      </w:pPr>
    </w:p>
    <w:p w:rsidR="00C7582A" w:rsidRDefault="00145232" w:rsidP="00C7582A">
      <w:pPr>
        <w:rPr>
          <w:b/>
          <w:u w:val="single"/>
        </w:rPr>
      </w:pPr>
      <w:r w:rsidRPr="00145232">
        <w:rPr>
          <w:b/>
          <w:u w:val="single"/>
        </w:rPr>
        <w:t>Assessment Map</w:t>
      </w:r>
      <w:r w:rsidR="00716D92">
        <w:rPr>
          <w:b/>
          <w:u w:val="single"/>
        </w:rPr>
        <w:t xml:space="preserve"> (Official Maps done by Greg with steps 3 &amp; 4 and published by Lisa)</w:t>
      </w:r>
    </w:p>
    <w:p w:rsidR="00145232" w:rsidRDefault="00145232" w:rsidP="00C7582A">
      <w:r>
        <w:t>After running the Step 2 Python Script, you will generate a hazard assessment map.</w:t>
      </w:r>
    </w:p>
    <w:p w:rsidR="00145232" w:rsidRDefault="00145232" w:rsidP="00145232">
      <w:pPr>
        <w:pStyle w:val="ListParagraph"/>
        <w:numPr>
          <w:ilvl w:val="0"/>
          <w:numId w:val="10"/>
        </w:numPr>
      </w:pPr>
      <w:r>
        <w:t xml:space="preserve">Open </w:t>
      </w:r>
      <w:proofErr w:type="spellStart"/>
      <w:r>
        <w:t>ArcMap</w:t>
      </w:r>
      <w:proofErr w:type="spellEnd"/>
    </w:p>
    <w:p w:rsidR="00AA4E5D" w:rsidRDefault="00145232" w:rsidP="00AA4E5D">
      <w:pPr>
        <w:pStyle w:val="ListParagraph"/>
        <w:numPr>
          <w:ilvl w:val="0"/>
          <w:numId w:val="10"/>
        </w:numPr>
      </w:pPr>
      <w:r>
        <w:t>Add the following layers to your map:</w:t>
      </w:r>
    </w:p>
    <w:p w:rsidR="00AA4E5D" w:rsidRDefault="00AA4E5D" w:rsidP="00AA4E5D">
      <w:pPr>
        <w:pStyle w:val="ListParagraph"/>
        <w:numPr>
          <w:ilvl w:val="1"/>
          <w:numId w:val="10"/>
        </w:numPr>
      </w:pPr>
      <w:r>
        <w:t>From “</w:t>
      </w:r>
      <w:proofErr w:type="spellStart"/>
      <w:r>
        <w:t>xxx_df_input.gdb</w:t>
      </w:r>
      <w:proofErr w:type="spellEnd"/>
      <w:r>
        <w:t>”:</w:t>
      </w:r>
    </w:p>
    <w:p w:rsidR="00AA4E5D" w:rsidRDefault="00AA4E5D" w:rsidP="00AA4E5D">
      <w:pPr>
        <w:pStyle w:val="ListParagraph"/>
        <w:numPr>
          <w:ilvl w:val="2"/>
          <w:numId w:val="10"/>
        </w:numPr>
      </w:pPr>
      <w:proofErr w:type="spellStart"/>
      <w:r>
        <w:t>Xxx_perim_feat</w:t>
      </w:r>
      <w:proofErr w:type="spellEnd"/>
    </w:p>
    <w:p w:rsidR="00AA4E5D" w:rsidRDefault="00AA4E5D" w:rsidP="00AA4E5D">
      <w:pPr>
        <w:pStyle w:val="ListParagraph"/>
        <w:numPr>
          <w:ilvl w:val="2"/>
          <w:numId w:val="10"/>
        </w:numPr>
      </w:pPr>
      <w:proofErr w:type="spellStart"/>
      <w:r>
        <w:t>Xxx_shd</w:t>
      </w:r>
      <w:proofErr w:type="spellEnd"/>
    </w:p>
    <w:p w:rsidR="00AA4E5D" w:rsidRPr="00145232" w:rsidRDefault="00AA4E5D" w:rsidP="00AA4E5D">
      <w:pPr>
        <w:pStyle w:val="ListParagraph"/>
        <w:numPr>
          <w:ilvl w:val="1"/>
          <w:numId w:val="10"/>
        </w:numPr>
        <w:rPr>
          <w:color w:val="FF0000"/>
        </w:rPr>
      </w:pPr>
      <w:r>
        <w:t>From “</w:t>
      </w:r>
      <w:proofErr w:type="spellStart"/>
      <w:r>
        <w:t>xxx_dfestimates</w:t>
      </w:r>
      <w:r w:rsidR="00D74782">
        <w:t>_DATE</w:t>
      </w:r>
      <w:r>
        <w:t>.gdb</w:t>
      </w:r>
      <w:proofErr w:type="spellEnd"/>
      <w:r>
        <w:t xml:space="preserve">”: </w:t>
      </w:r>
    </w:p>
    <w:p w:rsidR="00AA4E5D" w:rsidRDefault="00AA4E5D" w:rsidP="00AA4E5D">
      <w:pPr>
        <w:pStyle w:val="ListParagraph"/>
        <w:numPr>
          <w:ilvl w:val="2"/>
          <w:numId w:val="10"/>
        </w:numPr>
      </w:pPr>
      <w:proofErr w:type="spellStart"/>
      <w:r>
        <w:t>Xxx_basinpt_feat</w:t>
      </w:r>
      <w:proofErr w:type="spellEnd"/>
    </w:p>
    <w:p w:rsidR="00AA4E5D" w:rsidRDefault="00AA4E5D" w:rsidP="00AA4E5D">
      <w:pPr>
        <w:pStyle w:val="ListParagraph"/>
        <w:numPr>
          <w:ilvl w:val="2"/>
          <w:numId w:val="10"/>
        </w:numPr>
      </w:pPr>
      <w:proofErr w:type="spellStart"/>
      <w:r>
        <w:t>Xxx_segment_dfpredictions_xxyr</w:t>
      </w:r>
      <w:proofErr w:type="spellEnd"/>
      <w:r>
        <w:t xml:space="preserve">  (Where </w:t>
      </w:r>
      <w:proofErr w:type="spellStart"/>
      <w:r>
        <w:t>xx</w:t>
      </w:r>
      <w:r w:rsidR="007A1F07">
        <w:t>yr</w:t>
      </w:r>
      <w:proofErr w:type="spellEnd"/>
      <w:r>
        <w:t xml:space="preserve"> represents the desired storm interval)</w:t>
      </w:r>
    </w:p>
    <w:p w:rsidR="00AA4E5D" w:rsidRDefault="007A1F07" w:rsidP="00AA4E5D">
      <w:pPr>
        <w:pStyle w:val="ListParagraph"/>
        <w:numPr>
          <w:ilvl w:val="2"/>
          <w:numId w:val="10"/>
        </w:numPr>
      </w:pPr>
      <w:proofErr w:type="spellStart"/>
      <w:r>
        <w:t>Xxx_basin_dfpredictions_xxyr</w:t>
      </w:r>
      <w:proofErr w:type="spellEnd"/>
      <w:r>
        <w:t xml:space="preserve"> </w:t>
      </w:r>
    </w:p>
    <w:p w:rsidR="00AA4E5D" w:rsidRDefault="00E34DB9" w:rsidP="00AA4E5D">
      <w:pPr>
        <w:pStyle w:val="ListParagraph"/>
        <w:numPr>
          <w:ilvl w:val="0"/>
          <w:numId w:val="10"/>
        </w:numPr>
      </w:pPr>
      <w:r>
        <w:t>Adjust the disp</w:t>
      </w:r>
      <w:r w:rsidR="00685323">
        <w:t xml:space="preserve">lay of both the segment &amp; </w:t>
      </w:r>
      <w:proofErr w:type="spellStart"/>
      <w:r w:rsidR="00685323">
        <w:t>basin_</w:t>
      </w:r>
      <w:r>
        <w:t>dfpredicitons</w:t>
      </w:r>
      <w:proofErr w:type="spellEnd"/>
      <w:r>
        <w:t>.  Do the following steps for each layer:</w:t>
      </w:r>
    </w:p>
    <w:p w:rsidR="00AA4E5D" w:rsidRDefault="00E34DB9" w:rsidP="007C1C71">
      <w:pPr>
        <w:pStyle w:val="ListParagraph"/>
        <w:numPr>
          <w:ilvl w:val="1"/>
          <w:numId w:val="10"/>
        </w:numPr>
      </w:pPr>
      <w:proofErr w:type="spellStart"/>
      <w:r>
        <w:t>Rt</w:t>
      </w:r>
      <w:proofErr w:type="spellEnd"/>
      <w:r>
        <w:t xml:space="preserve"> click layer in TOC &gt; Properties &gt; Show: Categories &gt; Value Field: drop down to </w:t>
      </w:r>
      <w:proofErr w:type="spellStart"/>
      <w:r>
        <w:t>PCl_xxyr_Legend</w:t>
      </w:r>
      <w:proofErr w:type="spellEnd"/>
      <w:r>
        <w:t xml:space="preserve"> &gt; Add All Values, OK  (Where xx represents the storm interval)</w:t>
      </w:r>
    </w:p>
    <w:p w:rsidR="00145232" w:rsidRDefault="00145232" w:rsidP="00145232">
      <w:pPr>
        <w:ind w:left="1980"/>
      </w:pPr>
    </w:p>
    <w:p w:rsidR="007D593B" w:rsidRDefault="007D593B" w:rsidP="00145232">
      <w:pPr>
        <w:ind w:left="1980"/>
      </w:pPr>
    </w:p>
    <w:p w:rsidR="007D593B" w:rsidRDefault="005D3411" w:rsidP="007D593B">
      <w:pPr>
        <w:rPr>
          <w:u w:val="single"/>
        </w:rPr>
      </w:pPr>
      <w:r w:rsidRPr="005D3411">
        <w:rPr>
          <w:u w:val="single"/>
        </w:rPr>
        <w:t>*Note: Add/edit Stream Edits (pour point calculations)</w:t>
      </w:r>
    </w:p>
    <w:p w:rsidR="005D3411" w:rsidRDefault="00710C27" w:rsidP="007D593B">
      <w:r>
        <w:t>-Go to working directory on local drive</w:t>
      </w:r>
    </w:p>
    <w:p w:rsidR="00710C27" w:rsidRDefault="00710C27" w:rsidP="007D593B">
      <w:r>
        <w:t>-Select all folders except xxx_step1_backup_DATE</w:t>
      </w:r>
      <w:r w:rsidR="006A4E97">
        <w:t>;</w:t>
      </w:r>
      <w:r>
        <w:t xml:space="preserve"> delete</w:t>
      </w:r>
    </w:p>
    <w:p w:rsidR="00710C27" w:rsidRDefault="00710C27" w:rsidP="007D593B">
      <w:r>
        <w:t>-go into xxx_step1_backup_DATE folder</w:t>
      </w:r>
      <w:r w:rsidR="006A4E97">
        <w:t>;</w:t>
      </w:r>
      <w:r>
        <w:t xml:space="preserve"> copy all folders</w:t>
      </w:r>
    </w:p>
    <w:p w:rsidR="00710C27" w:rsidRDefault="00710C27" w:rsidP="007D593B">
      <w:r>
        <w:t>-back into working directory</w:t>
      </w:r>
      <w:r w:rsidR="006A4E97">
        <w:t>;</w:t>
      </w:r>
      <w:r>
        <w:t xml:space="preserve"> paste</w:t>
      </w:r>
    </w:p>
    <w:p w:rsidR="00710C27" w:rsidRPr="005D3411" w:rsidRDefault="00710C27" w:rsidP="007D593B">
      <w:r>
        <w:t xml:space="preserve">-open </w:t>
      </w:r>
      <w:proofErr w:type="spellStart"/>
      <w:r>
        <w:t>ArcMap</w:t>
      </w:r>
      <w:proofErr w:type="spellEnd"/>
      <w:r w:rsidR="006A4E97">
        <w:t xml:space="preserve"> and edit step1_strm_feat again; save;</w:t>
      </w:r>
      <w:r>
        <w:t xml:space="preserve"> run step 2 script…..</w:t>
      </w:r>
    </w:p>
    <w:sectPr w:rsidR="00710C27" w:rsidRPr="005D3411"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FB9" w:rsidRDefault="00E22FB9" w:rsidP="00DA31A7">
      <w:pPr>
        <w:spacing w:after="0" w:line="240" w:lineRule="auto"/>
      </w:pPr>
      <w:r>
        <w:separator/>
      </w:r>
    </w:p>
  </w:endnote>
  <w:endnote w:type="continuationSeparator" w:id="0">
    <w:p w:rsidR="00E22FB9" w:rsidRDefault="00E22FB9" w:rsidP="00DA3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25264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A31A7" w:rsidRDefault="00DA31A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2CC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DA31A7" w:rsidRDefault="00DA31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FB9" w:rsidRDefault="00E22FB9" w:rsidP="00DA31A7">
      <w:pPr>
        <w:spacing w:after="0" w:line="240" w:lineRule="auto"/>
      </w:pPr>
      <w:r>
        <w:separator/>
      </w:r>
    </w:p>
  </w:footnote>
  <w:footnote w:type="continuationSeparator" w:id="0">
    <w:p w:rsidR="00E22FB9" w:rsidRDefault="00E22FB9" w:rsidP="00DA31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77EDE"/>
    <w:multiLevelType w:val="hybridMultilevel"/>
    <w:tmpl w:val="E94821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C6950"/>
    <w:multiLevelType w:val="hybridMultilevel"/>
    <w:tmpl w:val="DE1ECBA0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>
    <w:nsid w:val="049167D3"/>
    <w:multiLevelType w:val="hybridMultilevel"/>
    <w:tmpl w:val="61046F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47607DC2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267E5D"/>
    <w:multiLevelType w:val="hybridMultilevel"/>
    <w:tmpl w:val="30B4BD9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5482CA1"/>
    <w:multiLevelType w:val="hybridMultilevel"/>
    <w:tmpl w:val="6D34BE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BC0B57"/>
    <w:multiLevelType w:val="hybridMultilevel"/>
    <w:tmpl w:val="273462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D37CF2"/>
    <w:multiLevelType w:val="hybridMultilevel"/>
    <w:tmpl w:val="76EA8B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217181"/>
    <w:multiLevelType w:val="hybridMultilevel"/>
    <w:tmpl w:val="17C648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0660B1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317CD4"/>
    <w:multiLevelType w:val="hybridMultilevel"/>
    <w:tmpl w:val="17B837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2741C0"/>
    <w:multiLevelType w:val="hybridMultilevel"/>
    <w:tmpl w:val="4B4AB5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0"/>
  </w:num>
  <w:num w:numId="5">
    <w:abstractNumId w:val="4"/>
  </w:num>
  <w:num w:numId="6">
    <w:abstractNumId w:val="6"/>
  </w:num>
  <w:num w:numId="7">
    <w:abstractNumId w:val="7"/>
  </w:num>
  <w:num w:numId="8">
    <w:abstractNumId w:val="3"/>
  </w:num>
  <w:num w:numId="9">
    <w:abstractNumId w:val="1"/>
  </w:num>
  <w:num w:numId="10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egri, Jacquelyn Alexis">
    <w15:presenceInfo w15:providerId="AD" w15:userId="S-1-5-21-3697291689-1161744426-439199626-20167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56C"/>
    <w:rsid w:val="00010AD5"/>
    <w:rsid w:val="00012319"/>
    <w:rsid w:val="00043EE5"/>
    <w:rsid w:val="00075254"/>
    <w:rsid w:val="000B0249"/>
    <w:rsid w:val="000B3EAA"/>
    <w:rsid w:val="000D4E26"/>
    <w:rsid w:val="00136346"/>
    <w:rsid w:val="00145232"/>
    <w:rsid w:val="00186B3B"/>
    <w:rsid w:val="001B3DE3"/>
    <w:rsid w:val="001C0BE4"/>
    <w:rsid w:val="001F5096"/>
    <w:rsid w:val="001F59C9"/>
    <w:rsid w:val="002402C8"/>
    <w:rsid w:val="00264883"/>
    <w:rsid w:val="00276954"/>
    <w:rsid w:val="0028765C"/>
    <w:rsid w:val="002B7978"/>
    <w:rsid w:val="002C406A"/>
    <w:rsid w:val="002E3019"/>
    <w:rsid w:val="002E5A4D"/>
    <w:rsid w:val="002F2DB7"/>
    <w:rsid w:val="002F3B56"/>
    <w:rsid w:val="0033147B"/>
    <w:rsid w:val="00343EFE"/>
    <w:rsid w:val="0034755F"/>
    <w:rsid w:val="00356C62"/>
    <w:rsid w:val="003F54AF"/>
    <w:rsid w:val="00417A18"/>
    <w:rsid w:val="004424C9"/>
    <w:rsid w:val="00493ED4"/>
    <w:rsid w:val="004A236D"/>
    <w:rsid w:val="004A2CC4"/>
    <w:rsid w:val="004A4675"/>
    <w:rsid w:val="004A4C43"/>
    <w:rsid w:val="004F73BF"/>
    <w:rsid w:val="00520148"/>
    <w:rsid w:val="005209A0"/>
    <w:rsid w:val="00531DA5"/>
    <w:rsid w:val="00550539"/>
    <w:rsid w:val="005645CB"/>
    <w:rsid w:val="00576CEC"/>
    <w:rsid w:val="00594499"/>
    <w:rsid w:val="005D0DEE"/>
    <w:rsid w:val="005D3411"/>
    <w:rsid w:val="005E6102"/>
    <w:rsid w:val="005E6B48"/>
    <w:rsid w:val="0063015A"/>
    <w:rsid w:val="00636808"/>
    <w:rsid w:val="00640ABF"/>
    <w:rsid w:val="00661677"/>
    <w:rsid w:val="00685323"/>
    <w:rsid w:val="006A4E97"/>
    <w:rsid w:val="006D1757"/>
    <w:rsid w:val="00710C27"/>
    <w:rsid w:val="00716D92"/>
    <w:rsid w:val="00745800"/>
    <w:rsid w:val="00771040"/>
    <w:rsid w:val="007725AE"/>
    <w:rsid w:val="007A1F07"/>
    <w:rsid w:val="007A67D2"/>
    <w:rsid w:val="007B0D53"/>
    <w:rsid w:val="007B7643"/>
    <w:rsid w:val="007C1C71"/>
    <w:rsid w:val="007D593B"/>
    <w:rsid w:val="00875076"/>
    <w:rsid w:val="00885ED6"/>
    <w:rsid w:val="00897C81"/>
    <w:rsid w:val="008C7B15"/>
    <w:rsid w:val="008D19A0"/>
    <w:rsid w:val="00911712"/>
    <w:rsid w:val="0092049C"/>
    <w:rsid w:val="00932C29"/>
    <w:rsid w:val="009361A4"/>
    <w:rsid w:val="00987BC5"/>
    <w:rsid w:val="009970B7"/>
    <w:rsid w:val="009A1A33"/>
    <w:rsid w:val="009C3D29"/>
    <w:rsid w:val="00A31111"/>
    <w:rsid w:val="00A60C4E"/>
    <w:rsid w:val="00A77A9D"/>
    <w:rsid w:val="00A83706"/>
    <w:rsid w:val="00A942B4"/>
    <w:rsid w:val="00AA4E5D"/>
    <w:rsid w:val="00AB56FC"/>
    <w:rsid w:val="00AD3DDF"/>
    <w:rsid w:val="00AE1C74"/>
    <w:rsid w:val="00B14E5A"/>
    <w:rsid w:val="00B32E34"/>
    <w:rsid w:val="00B50518"/>
    <w:rsid w:val="00B51B74"/>
    <w:rsid w:val="00B56A26"/>
    <w:rsid w:val="00B77DCB"/>
    <w:rsid w:val="00BC1B05"/>
    <w:rsid w:val="00BC5D06"/>
    <w:rsid w:val="00BD1F7D"/>
    <w:rsid w:val="00C3674E"/>
    <w:rsid w:val="00C47081"/>
    <w:rsid w:val="00C7582A"/>
    <w:rsid w:val="00C82AB6"/>
    <w:rsid w:val="00C833FD"/>
    <w:rsid w:val="00CA1539"/>
    <w:rsid w:val="00CB5895"/>
    <w:rsid w:val="00CB58F2"/>
    <w:rsid w:val="00CB72EB"/>
    <w:rsid w:val="00D16B3B"/>
    <w:rsid w:val="00D47D61"/>
    <w:rsid w:val="00D74782"/>
    <w:rsid w:val="00D74F09"/>
    <w:rsid w:val="00D9256C"/>
    <w:rsid w:val="00DA31A7"/>
    <w:rsid w:val="00DB4DBB"/>
    <w:rsid w:val="00DD27A0"/>
    <w:rsid w:val="00E22FB9"/>
    <w:rsid w:val="00E34DB9"/>
    <w:rsid w:val="00E35A37"/>
    <w:rsid w:val="00E53B5F"/>
    <w:rsid w:val="00E61C22"/>
    <w:rsid w:val="00E62BFA"/>
    <w:rsid w:val="00EE7105"/>
    <w:rsid w:val="00F03169"/>
    <w:rsid w:val="00F1012F"/>
    <w:rsid w:val="00F15621"/>
    <w:rsid w:val="00F21A85"/>
    <w:rsid w:val="00F3446C"/>
    <w:rsid w:val="00F42E62"/>
    <w:rsid w:val="00FC70FC"/>
    <w:rsid w:val="00FD139A"/>
    <w:rsid w:val="00FD28A8"/>
    <w:rsid w:val="00FF2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E7443FE-7CF1-46DF-827C-25A0AFC5C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256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A153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A31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31A7"/>
  </w:style>
  <w:style w:type="paragraph" w:styleId="Footer">
    <w:name w:val="footer"/>
    <w:basedOn w:val="Normal"/>
    <w:link w:val="FooterChar"/>
    <w:uiPriority w:val="99"/>
    <w:unhideWhenUsed/>
    <w:rsid w:val="00DA31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31A7"/>
  </w:style>
  <w:style w:type="character" w:styleId="CommentReference">
    <w:name w:val="annotation reference"/>
    <w:basedOn w:val="DefaultParagraphFont"/>
    <w:uiPriority w:val="99"/>
    <w:semiHidden/>
    <w:unhideWhenUsed/>
    <w:rsid w:val="00932C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2C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2C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2C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2C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2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2C2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5209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ydrology.usu.edu/taudem/taudem5/downloads.html" TargetMode="External"/><Relationship Id="rId13" Type="http://schemas.openxmlformats.org/officeDocument/2006/relationships/hyperlink" Target="http://activefiremaps.fs.fed.us/baer/download.php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viewer.nationalmap.gov/viewer/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\\igskcicgvmshare\gis\Landslides\PostWildfireDebrisFlow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file:///\\igskcicgvmshare\gis\Landslides\PostWildfireDebrisFlow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igskcicgvmshare\gis\Landslides\PostWildfireDebrisFlow" TargetMode="External"/><Relationship Id="rId14" Type="http://schemas.openxmlformats.org/officeDocument/2006/relationships/hyperlink" Target="http://www.fs.fed.us/eng/rsac/baer/baer_reques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CDA5E-3095-4820-B932-2EDFD916F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1775</Words>
  <Characters>10119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Staley, Dennis M.</dc:creator>
  <cp:lastModifiedBy>Negri, Jacquelyn Alexis</cp:lastModifiedBy>
  <cp:revision>17</cp:revision>
  <cp:lastPrinted>2014-05-21T21:38:00Z</cp:lastPrinted>
  <dcterms:created xsi:type="dcterms:W3CDTF">2014-05-22T16:59:00Z</dcterms:created>
  <dcterms:modified xsi:type="dcterms:W3CDTF">2014-07-29T20:48:00Z</dcterms:modified>
</cp:coreProperties>
</file>